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people.xml" ContentType="application/vnd.openxmlformats-officedocument.wordprocessingml.peopl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F7F" w:rsidRPr="006C6AFC" w:rsidRDefault="00330F76" w:rsidP="00CD2F7F">
      <w:pPr>
        <w:pStyle w:val="NZEV0"/>
        <w:spacing w:line="280" w:lineRule="atLeast"/>
        <w:rPr>
          <w:rFonts w:cs="Arial"/>
        </w:rPr>
      </w:pPr>
      <w:r>
        <w:rPr>
          <w:rFonts w:cs="Arial"/>
        </w:rPr>
        <w:t>Popis prostředí resortu MPSV</w:t>
      </w:r>
    </w:p>
    <w:p w:rsidR="00CD2F7F" w:rsidRPr="006C6AFC" w:rsidRDefault="00CD2F7F" w:rsidP="00CD2F7F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</w:rPr>
      </w:pPr>
    </w:p>
    <w:p w:rsidR="00CD2F7F" w:rsidRDefault="00CD2F7F" w:rsidP="00CD2F7F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</w:rPr>
      </w:pPr>
      <w:r w:rsidRPr="006C6AFC">
        <w:rPr>
          <w:rFonts w:ascii="Arial" w:hAnsi="Arial" w:cs="Arial"/>
          <w:b/>
        </w:rPr>
        <w:t>na veřejnou zakázku</w:t>
      </w:r>
    </w:p>
    <w:p w:rsidR="00CD2F7F" w:rsidRPr="006C6AFC" w:rsidRDefault="00CD2F7F" w:rsidP="00CD2F7F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</w:rPr>
      </w:pPr>
    </w:p>
    <w:p w:rsidR="00CD2F7F" w:rsidRPr="005C05BE" w:rsidRDefault="00CD2F7F" w:rsidP="00CD2F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5C05BE">
        <w:rPr>
          <w:rFonts w:ascii="Arial" w:hAnsi="Arial" w:cs="Arial"/>
          <w:b/>
          <w:bCs/>
          <w:color w:val="FFFFFF"/>
          <w:sz w:val="32"/>
          <w:szCs w:val="32"/>
        </w:rPr>
        <w:t>Resortní elektronický systém spisové služby</w:t>
      </w:r>
    </w:p>
    <w:p w:rsidR="00CD2F7F" w:rsidRPr="00F97D56" w:rsidRDefault="00CD2F7F" w:rsidP="00CD2F7F">
      <w:pPr>
        <w:pStyle w:val="Normln11"/>
        <w:spacing w:before="120" w:after="120" w:line="280" w:lineRule="atLeast"/>
        <w:jc w:val="center"/>
        <w:rPr>
          <w:rFonts w:cs="Arial"/>
          <w:b/>
          <w:color w:val="FF0000"/>
          <w:sz w:val="20"/>
          <w:szCs w:val="20"/>
        </w:rPr>
      </w:pPr>
    </w:p>
    <w:p w:rsidR="00CD2F7F" w:rsidRPr="006C6AFC" w:rsidRDefault="00CD2F7F" w:rsidP="00CD2F7F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zadávanou v nadlimitním otevřeném</w:t>
      </w:r>
      <w:r w:rsidRPr="006C6AFC">
        <w:rPr>
          <w:rFonts w:cs="Arial"/>
          <w:b/>
          <w:sz w:val="20"/>
          <w:szCs w:val="20"/>
        </w:rPr>
        <w:t xml:space="preserve"> řízení dle zákona č. 137/2006 Sb.,</w:t>
      </w:r>
    </w:p>
    <w:p w:rsidR="00CD2F7F" w:rsidRPr="006C6AFC" w:rsidRDefault="00CD2F7F" w:rsidP="00CD2F7F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o veřejných zakázkách, ve znění pozdějších předpisů</w:t>
      </w:r>
      <w:r w:rsidRPr="006C6AFC">
        <w:rPr>
          <w:rFonts w:cs="Arial"/>
          <w:b/>
          <w:sz w:val="20"/>
          <w:szCs w:val="20"/>
        </w:rPr>
        <w:t xml:space="preserve"> (dále jen </w:t>
      </w:r>
      <w:r>
        <w:rPr>
          <w:rFonts w:cs="Arial"/>
          <w:b/>
          <w:sz w:val="20"/>
          <w:szCs w:val="20"/>
        </w:rPr>
        <w:t>„ZVZ“</w:t>
      </w:r>
      <w:r w:rsidRPr="006C6AFC">
        <w:rPr>
          <w:rFonts w:cs="Arial"/>
          <w:b/>
          <w:sz w:val="20"/>
          <w:szCs w:val="20"/>
        </w:rPr>
        <w:t>)</w:t>
      </w:r>
    </w:p>
    <w:p w:rsidR="00CD2F7F" w:rsidRPr="006C6AFC" w:rsidRDefault="00CD2F7F" w:rsidP="00CD2F7F">
      <w:pPr>
        <w:spacing w:before="120" w:after="120" w:line="280" w:lineRule="atLeast"/>
        <w:rPr>
          <w:rFonts w:ascii="Arial" w:hAnsi="Arial" w:cs="Arial"/>
          <w:b/>
          <w:szCs w:val="20"/>
        </w:rPr>
      </w:pPr>
    </w:p>
    <w:p w:rsidR="00CD2F7F" w:rsidRPr="006C6AFC" w:rsidRDefault="00CD2F7F" w:rsidP="00CD2F7F">
      <w:pPr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Zadavatel</w:t>
      </w:r>
      <w:r w:rsidRPr="006C6AFC">
        <w:rPr>
          <w:rFonts w:ascii="Arial" w:hAnsi="Arial" w:cs="Arial"/>
          <w:b/>
          <w:sz w:val="20"/>
          <w:szCs w:val="20"/>
        </w:rPr>
        <w:t xml:space="preserve"> veřejné zakázky:</w:t>
      </w:r>
    </w:p>
    <w:p w:rsidR="00CD2F7F" w:rsidRPr="006C6AFC" w:rsidRDefault="00CD2F7F" w:rsidP="00CD2F7F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CD2F7F" w:rsidRPr="006C6AFC" w:rsidRDefault="00CD2F7F" w:rsidP="00CD2F7F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sídlem Na Poříčním právu </w:t>
      </w:r>
      <w:r w:rsidRPr="006C6AFC">
        <w:rPr>
          <w:rFonts w:ascii="Arial" w:hAnsi="Arial" w:cs="Arial"/>
          <w:sz w:val="20"/>
          <w:szCs w:val="20"/>
        </w:rPr>
        <w:t>376</w:t>
      </w:r>
      <w:r>
        <w:rPr>
          <w:rFonts w:ascii="Arial" w:hAnsi="Arial" w:cs="Arial"/>
          <w:sz w:val="20"/>
          <w:szCs w:val="20"/>
        </w:rPr>
        <w:t>/1</w:t>
      </w:r>
      <w:r w:rsidRPr="006C6AFC">
        <w:rPr>
          <w:rFonts w:ascii="Arial" w:hAnsi="Arial" w:cs="Arial"/>
          <w:sz w:val="20"/>
          <w:szCs w:val="20"/>
        </w:rPr>
        <w:t>, 128 01 Praha 2</w:t>
      </w:r>
    </w:p>
    <w:p w:rsidR="00CD2F7F" w:rsidRPr="006C6AFC" w:rsidRDefault="00CD2F7F" w:rsidP="00CD2F7F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CD2F7F" w:rsidRPr="002F5ECA" w:rsidRDefault="00CD2F7F" w:rsidP="00CD2F7F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F5ECA">
        <w:rPr>
          <w:rFonts w:ascii="Arial" w:hAnsi="Arial" w:cs="Arial"/>
          <w:sz w:val="20"/>
          <w:szCs w:val="20"/>
        </w:rPr>
        <w:t>(dále jen „</w:t>
      </w:r>
      <w:r w:rsidRPr="002F5ECA">
        <w:rPr>
          <w:rFonts w:ascii="Arial" w:hAnsi="Arial" w:cs="Arial"/>
          <w:b/>
          <w:sz w:val="20"/>
          <w:szCs w:val="20"/>
        </w:rPr>
        <w:t>zadavatel</w:t>
      </w:r>
      <w:r w:rsidRPr="002F5ECA">
        <w:rPr>
          <w:rFonts w:ascii="Arial" w:hAnsi="Arial" w:cs="Arial"/>
          <w:sz w:val="20"/>
          <w:szCs w:val="20"/>
        </w:rPr>
        <w:t>“ nebo „</w:t>
      </w:r>
      <w:r w:rsidRPr="002F5ECA">
        <w:rPr>
          <w:rFonts w:ascii="Arial" w:hAnsi="Arial" w:cs="Arial"/>
          <w:b/>
          <w:sz w:val="20"/>
          <w:szCs w:val="20"/>
        </w:rPr>
        <w:t>MPSV</w:t>
      </w:r>
      <w:r w:rsidRPr="002F5ECA">
        <w:rPr>
          <w:rFonts w:ascii="Arial" w:hAnsi="Arial" w:cs="Arial"/>
          <w:sz w:val="20"/>
          <w:szCs w:val="20"/>
        </w:rPr>
        <w:t>“)</w:t>
      </w:r>
    </w:p>
    <w:p w:rsidR="00CD2F7F" w:rsidRPr="006C6AFC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  <w:lang w:eastAsia="cs-CZ"/>
        </w:rPr>
        <w:drawing>
          <wp:anchor distT="0" distB="0" distL="114300" distR="114300" simplePos="0" relativeHeight="251659264" behindDoc="1" locked="0" layoutInCell="1" allowOverlap="1" wp14:anchorId="387AB2D7" wp14:editId="562BBF5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2F7F" w:rsidRPr="006C6AFC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CD2F7F" w:rsidRPr="006C6AFC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CD2F7F" w:rsidRPr="006C6AFC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CD2F7F" w:rsidRPr="006C6AFC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CD2F7F" w:rsidRPr="006C6AFC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CD2F7F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CD2F7F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CD2F7F" w:rsidRPr="006C6AFC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____________________________________________</w:t>
      </w:r>
    </w:p>
    <w:p w:rsidR="00CD2F7F" w:rsidRPr="0065517D" w:rsidRDefault="00CD2F7F" w:rsidP="00CD2F7F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5517D">
        <w:rPr>
          <w:rFonts w:ascii="Arial" w:hAnsi="Arial" w:cs="Arial"/>
          <w:sz w:val="20"/>
          <w:szCs w:val="20"/>
          <w:u w:val="single"/>
        </w:rPr>
        <w:t xml:space="preserve">Osoba oprávněná </w:t>
      </w:r>
      <w:r>
        <w:rPr>
          <w:rFonts w:ascii="Arial" w:hAnsi="Arial" w:cs="Arial"/>
          <w:sz w:val="20"/>
          <w:szCs w:val="20"/>
          <w:u w:val="single"/>
        </w:rPr>
        <w:t>zastupovat</w:t>
      </w:r>
      <w:r w:rsidRPr="0065517D">
        <w:rPr>
          <w:rFonts w:ascii="Arial" w:hAnsi="Arial" w:cs="Arial"/>
          <w:sz w:val="20"/>
          <w:szCs w:val="20"/>
          <w:u w:val="single"/>
        </w:rPr>
        <w:t xml:space="preserve"> zadavatele</w:t>
      </w:r>
    </w:p>
    <w:p w:rsidR="00EF4293" w:rsidRDefault="00CD2F7F" w:rsidP="00ED565B">
      <w:pPr>
        <w:tabs>
          <w:tab w:val="left" w:pos="0"/>
        </w:tabs>
        <w:spacing w:after="0" w:line="280" w:lineRule="atLeast"/>
        <w:rPr>
          <w:rFonts w:ascii="Arial" w:hAnsi="Arial" w:cs="Arial"/>
          <w:sz w:val="20"/>
          <w:szCs w:val="20"/>
        </w:rPr>
      </w:pPr>
      <w:r w:rsidRPr="005C05BE">
        <w:rPr>
          <w:rFonts w:ascii="Arial" w:hAnsi="Arial" w:cs="Arial"/>
          <w:sz w:val="20"/>
          <w:szCs w:val="20"/>
        </w:rPr>
        <w:t xml:space="preserve">Mgr. Bc. et Bc. Robert Baxa, </w:t>
      </w:r>
    </w:p>
    <w:p w:rsidR="00EF4293" w:rsidRDefault="00EF4293" w:rsidP="00ED565B">
      <w:pPr>
        <w:tabs>
          <w:tab w:val="left" w:pos="0"/>
        </w:tabs>
        <w:spacing w:after="0"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náměstek ministryně,</w:t>
      </w:r>
    </w:p>
    <w:p w:rsidR="00CD2F7F" w:rsidRPr="005C05BE" w:rsidRDefault="00CD2F7F" w:rsidP="00ED565B">
      <w:pPr>
        <w:tabs>
          <w:tab w:val="left" w:pos="0"/>
        </w:tabs>
        <w:spacing w:after="0" w:line="280" w:lineRule="atLeast"/>
        <w:rPr>
          <w:rFonts w:ascii="Arial" w:hAnsi="Arial" w:cs="Arial"/>
          <w:sz w:val="20"/>
          <w:szCs w:val="20"/>
        </w:rPr>
      </w:pPr>
      <w:r w:rsidRPr="005C05BE">
        <w:rPr>
          <w:rFonts w:ascii="Arial" w:hAnsi="Arial" w:cs="Arial"/>
          <w:sz w:val="20"/>
          <w:szCs w:val="20"/>
        </w:rPr>
        <w:t>náměstek pro řízení sekce informačních technologií</w:t>
      </w:r>
    </w:p>
    <w:p w:rsidR="00CD2F7F" w:rsidRPr="0065517D" w:rsidRDefault="00CD2F7F" w:rsidP="00CD2F7F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:rsidR="00CD2F7F" w:rsidRPr="00CE4D1E" w:rsidRDefault="00CD2F7F" w:rsidP="00CD2F7F">
      <w:pPr>
        <w:spacing w:before="60" w:line="280" w:lineRule="atLeast"/>
        <w:rPr>
          <w:rFonts w:ascii="Arial" w:hAnsi="Arial" w:cs="Arial"/>
          <w:sz w:val="20"/>
          <w:szCs w:val="20"/>
          <w:u w:val="single"/>
        </w:rPr>
      </w:pPr>
      <w:r w:rsidRPr="00CE4D1E">
        <w:rPr>
          <w:rFonts w:ascii="Arial" w:hAnsi="Arial" w:cs="Arial"/>
          <w:sz w:val="20"/>
          <w:szCs w:val="20"/>
          <w:u w:val="single"/>
        </w:rPr>
        <w:t xml:space="preserve">Zástupce zadavatele dle </w:t>
      </w:r>
      <w:r>
        <w:rPr>
          <w:rFonts w:ascii="Arial" w:hAnsi="Arial" w:cs="Arial"/>
          <w:sz w:val="20"/>
          <w:szCs w:val="20"/>
          <w:u w:val="single"/>
        </w:rPr>
        <w:t xml:space="preserve">ustanovení </w:t>
      </w:r>
      <w:r w:rsidRPr="00CE4D1E">
        <w:rPr>
          <w:rFonts w:ascii="Arial" w:hAnsi="Arial" w:cs="Arial"/>
          <w:sz w:val="20"/>
          <w:szCs w:val="20"/>
          <w:u w:val="single"/>
        </w:rPr>
        <w:t xml:space="preserve">§ 151 zákona (zastoupení zadavatele v řízení): </w:t>
      </w:r>
    </w:p>
    <w:p w:rsidR="000B0924" w:rsidRPr="00DE4A08" w:rsidRDefault="00CD2F7F" w:rsidP="00CD2F7F">
      <w:pPr>
        <w:spacing w:line="280" w:lineRule="atLeast"/>
        <w:jc w:val="both"/>
      </w:pPr>
      <w:r w:rsidRPr="00A04B48">
        <w:rPr>
          <w:rFonts w:ascii="Arial" w:hAnsi="Arial" w:cs="Arial"/>
          <w:sz w:val="20"/>
          <w:szCs w:val="20"/>
        </w:rPr>
        <w:t xml:space="preserve">Kontaktní osobou ve věcech souvisejících se zadáváním </w:t>
      </w:r>
      <w:r w:rsidRPr="007B41F9">
        <w:rPr>
          <w:rFonts w:ascii="Arial" w:hAnsi="Arial" w:cs="Arial"/>
          <w:sz w:val="20"/>
          <w:szCs w:val="20"/>
        </w:rPr>
        <w:t xml:space="preserve">této veřejné zakázky je MT Legal s.r.o., advokátní kancelář, Karoliny Světlé 25, 110 00 Praha 1, e-mail: </w:t>
      </w:r>
      <w:hyperlink r:id="rId10" w:history="1"/>
      <w:hyperlink r:id="rId11" w:history="1">
        <w:r w:rsidRPr="00ED565B">
          <w:rPr>
            <w:rStyle w:val="Hypertextovodkaz"/>
            <w:rFonts w:ascii="Arial" w:hAnsi="Arial" w:cs="Arial"/>
            <w:sz w:val="20"/>
            <w:szCs w:val="20"/>
          </w:rPr>
          <w:t>vz@mt-legal.com</w:t>
        </w:r>
      </w:hyperlink>
      <w:r w:rsidRPr="007B41F9">
        <w:rPr>
          <w:rFonts w:ascii="Arial" w:hAnsi="Arial" w:cs="Arial"/>
          <w:sz w:val="20"/>
          <w:szCs w:val="20"/>
        </w:rPr>
        <w:t>. Kontaktní osoba zajišťuje veškerou komunikaci zadavatele s dodavateli (tím není dotčeno oprávnění statutárního orgánu</w:t>
      </w:r>
      <w:r w:rsidRPr="00A04B48">
        <w:rPr>
          <w:rFonts w:ascii="Arial" w:hAnsi="Arial" w:cs="Arial"/>
          <w:sz w:val="20"/>
          <w:szCs w:val="20"/>
        </w:rPr>
        <w:t xml:space="preserve"> či jiné pověřené osoby zadavatele) a je v souladu s ust. § 151 zákona pověřena výkonem zadavatelských činností v tomto zadávacím řízení. Kontaktní osoba je pověřena také k přijímání případných námitek dodavatelů dle ust. § 110 zákona.</w:t>
      </w:r>
    </w:p>
    <w:p w:rsidR="000B0924" w:rsidRPr="00DE4A08" w:rsidRDefault="000B0924" w:rsidP="000B0924">
      <w:pPr>
        <w:rPr>
          <w:sz w:val="24"/>
          <w:szCs w:val="24"/>
        </w:rPr>
        <w:sectPr w:rsidR="000B0924" w:rsidRPr="00DE4A08" w:rsidSect="000B092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588" w:right="1134" w:bottom="1134" w:left="1418" w:header="709" w:footer="709" w:gutter="0"/>
          <w:cols w:space="708"/>
          <w:titlePg/>
          <w:docGrid w:linePitch="360"/>
        </w:sect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4343463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3691D" w:rsidRDefault="00A3691D">
          <w:pPr>
            <w:pStyle w:val="Nadpisobsahu"/>
          </w:pPr>
          <w:r>
            <w:t>Obsah</w:t>
          </w:r>
        </w:p>
        <w:p w:rsidR="00C90A21" w:rsidRDefault="00A3691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7701851" w:history="1">
            <w:r w:rsidR="00C90A21" w:rsidRPr="00207059">
              <w:rPr>
                <w:rStyle w:val="Hypertextovodkaz"/>
                <w:noProof/>
              </w:rPr>
              <w:t>1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Prostředí resortu MPSV a podřízených organizací v oblasti ESS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_Toc447701851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3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958C3">
          <w:pPr>
            <w:pStyle w:val="Obsah2"/>
            <w:tabs>
              <w:tab w:val="left" w:pos="719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52" w:history="1">
            <w:r w:rsidR="00C90A21" w:rsidRPr="00207059">
              <w:rPr>
                <w:rStyle w:val="Hypertextovodkaz"/>
                <w:noProof/>
              </w:rPr>
              <w:t>1.1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Využívané systémy ESS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_Toc447701852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3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958C3">
          <w:pPr>
            <w:pStyle w:val="Obsah2"/>
            <w:tabs>
              <w:tab w:val="left" w:pos="886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53" w:history="1">
            <w:r w:rsidR="00C90A21" w:rsidRPr="00207059">
              <w:rPr>
                <w:rStyle w:val="Hypertextovodkaz"/>
                <w:noProof/>
              </w:rPr>
              <w:t>1.1.1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Ministerstvo práce a sociálních věcí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_Toc447701853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3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958C3">
          <w:pPr>
            <w:pStyle w:val="Obsah2"/>
            <w:tabs>
              <w:tab w:val="left" w:pos="886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54" w:history="1">
            <w:r w:rsidR="00C90A21" w:rsidRPr="00207059">
              <w:rPr>
                <w:rStyle w:val="Hypertextovodkaz"/>
                <w:noProof/>
              </w:rPr>
              <w:t>1.1.1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Úřad práce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_Toc447701854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3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958C3">
          <w:pPr>
            <w:pStyle w:val="Obsah2"/>
            <w:tabs>
              <w:tab w:val="left" w:pos="886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55" w:history="1">
            <w:r w:rsidR="00C90A21" w:rsidRPr="00207059">
              <w:rPr>
                <w:rStyle w:val="Hypertextovodkaz"/>
                <w:noProof/>
              </w:rPr>
              <w:t>1.1.2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Fond dalšího vzdělávání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_Toc447701855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4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958C3">
          <w:pPr>
            <w:pStyle w:val="Obsah2"/>
            <w:tabs>
              <w:tab w:val="left" w:pos="886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56" w:history="1">
            <w:r w:rsidR="00C90A21" w:rsidRPr="00207059">
              <w:rPr>
                <w:rStyle w:val="Hypertextovodkaz"/>
                <w:noProof/>
              </w:rPr>
              <w:t>1.1.3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Státní úřad inspekce práce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_Toc447701856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4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958C3">
          <w:pPr>
            <w:pStyle w:val="Obsah2"/>
            <w:tabs>
              <w:tab w:val="left" w:pos="886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57" w:history="1">
            <w:r w:rsidR="00C90A21" w:rsidRPr="00207059">
              <w:rPr>
                <w:rStyle w:val="Hypertextovodkaz"/>
                <w:noProof/>
              </w:rPr>
              <w:t>1.1.4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Technická inspekce ČR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_Toc447701857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4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958C3">
          <w:pPr>
            <w:pStyle w:val="Obsah2"/>
            <w:tabs>
              <w:tab w:val="left" w:pos="886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58" w:history="1">
            <w:r w:rsidR="00C90A21" w:rsidRPr="00207059">
              <w:rPr>
                <w:rStyle w:val="Hypertextovodkaz"/>
                <w:noProof/>
              </w:rPr>
              <w:t>1.1.5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Úřad pro mezinárodněprávní ochranu dětí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_Toc447701858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5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958C3">
          <w:pPr>
            <w:pStyle w:val="Obsah2"/>
            <w:tabs>
              <w:tab w:val="left" w:pos="886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59" w:history="1">
            <w:r w:rsidR="00C90A21" w:rsidRPr="00207059">
              <w:rPr>
                <w:rStyle w:val="Hypertextovodkaz"/>
                <w:noProof/>
              </w:rPr>
              <w:t>1.1.6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Česká správa sociálního zabezpečení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_Toc447701859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5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958C3">
          <w:pPr>
            <w:pStyle w:val="Obsah2"/>
            <w:tabs>
              <w:tab w:val="left" w:pos="719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60" w:history="1">
            <w:r w:rsidR="00C90A21" w:rsidRPr="00207059">
              <w:rPr>
                <w:rStyle w:val="Hypertextovodkaz"/>
                <w:noProof/>
              </w:rPr>
              <w:t>1.2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Stav Elektronické spisové služby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_Toc447701860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5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958C3">
          <w:pPr>
            <w:pStyle w:val="Obsah2"/>
            <w:tabs>
              <w:tab w:val="left" w:pos="886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61" w:history="1">
            <w:r w:rsidR="00C90A21" w:rsidRPr="00207059">
              <w:rPr>
                <w:rStyle w:val="Hypertextovodkaz"/>
                <w:noProof/>
              </w:rPr>
              <w:t>1.2.1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Počet datových schránek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_Toc447701861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5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958C3">
          <w:pPr>
            <w:pStyle w:val="Obsah2"/>
            <w:tabs>
              <w:tab w:val="left" w:pos="886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62" w:history="1">
            <w:r w:rsidR="00C90A21" w:rsidRPr="00207059">
              <w:rPr>
                <w:rStyle w:val="Hypertextovodkaz"/>
                <w:noProof/>
              </w:rPr>
              <w:t>1.2.2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Počet podatelen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_Toc447701862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6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958C3">
          <w:pPr>
            <w:pStyle w:val="Obsah2"/>
            <w:tabs>
              <w:tab w:val="left" w:pos="886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63" w:history="1">
            <w:r w:rsidR="00C90A21" w:rsidRPr="00207059">
              <w:rPr>
                <w:rStyle w:val="Hypertextovodkaz"/>
                <w:noProof/>
              </w:rPr>
              <w:t>1.2.3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Počet a základní informace o spisovnách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_Toc447701863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6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958C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64" w:history="1">
            <w:r w:rsidR="00C90A21" w:rsidRPr="00207059">
              <w:rPr>
                <w:rStyle w:val="Hypertextovodkaz"/>
                <w:noProof/>
              </w:rPr>
              <w:t>2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Seznam lokalit a DS MPSV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_Toc447701864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7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958C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65" w:history="1">
            <w:r w:rsidR="00C90A21" w:rsidRPr="00207059">
              <w:rPr>
                <w:rStyle w:val="Hypertextovodkaz"/>
                <w:noProof/>
              </w:rPr>
              <w:t>3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Seznam lokalit a DS FDV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_Toc447701865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9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958C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66" w:history="1">
            <w:r w:rsidR="00C90A21" w:rsidRPr="00207059">
              <w:rPr>
                <w:rStyle w:val="Hypertextovodkaz"/>
                <w:noProof/>
              </w:rPr>
              <w:t>4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Seznam lokalit a DS SÚIP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_Toc447701866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10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958C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67" w:history="1">
            <w:r w:rsidR="00C90A21" w:rsidRPr="00207059">
              <w:rPr>
                <w:rStyle w:val="Hypertextovodkaz"/>
                <w:noProof/>
              </w:rPr>
              <w:t>5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Seznam lokalit a DS Technické inspekce ČR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_Toc447701867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12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958C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68" w:history="1">
            <w:r w:rsidR="00C90A21" w:rsidRPr="00207059">
              <w:rPr>
                <w:rStyle w:val="Hypertextovodkaz"/>
                <w:noProof/>
              </w:rPr>
              <w:t>6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Seznam lokalit a DS Úřadu pro mezinárodněprávní ochranu dětí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_Toc447701868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13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958C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69" w:history="1">
            <w:r w:rsidR="00C90A21" w:rsidRPr="00207059">
              <w:rPr>
                <w:rStyle w:val="Hypertextovodkaz"/>
                <w:noProof/>
              </w:rPr>
              <w:t>7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Seznam lokalit a DS ÚP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_Toc447701869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14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958C3">
          <w:pPr>
            <w:pStyle w:val="Obsah2"/>
            <w:tabs>
              <w:tab w:val="left" w:pos="719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70" w:history="1">
            <w:r w:rsidR="00C90A21" w:rsidRPr="00207059">
              <w:rPr>
                <w:rStyle w:val="Hypertextovodkaz"/>
                <w:noProof/>
              </w:rPr>
              <w:t>7.2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Seznam lokalit ÚP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_Toc447701870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14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958C3">
          <w:pPr>
            <w:pStyle w:val="Obsah2"/>
            <w:tabs>
              <w:tab w:val="left" w:pos="719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71" w:history="1">
            <w:r w:rsidR="00C90A21" w:rsidRPr="00207059">
              <w:rPr>
                <w:rStyle w:val="Hypertextovodkaz"/>
                <w:noProof/>
              </w:rPr>
              <w:t>7.3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Počet DS ÚP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_Toc447701871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34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C90A21" w:rsidRDefault="006958C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7701872" w:history="1">
            <w:r w:rsidR="00C90A21" w:rsidRPr="00207059">
              <w:rPr>
                <w:rStyle w:val="Hypertextovodkaz"/>
                <w:noProof/>
              </w:rPr>
              <w:t>8</w:t>
            </w:r>
            <w:r w:rsidR="00C90A21">
              <w:rPr>
                <w:rFonts w:eastAsiaTheme="minorEastAsia"/>
                <w:noProof/>
                <w:lang w:eastAsia="cs-CZ"/>
              </w:rPr>
              <w:tab/>
            </w:r>
            <w:r w:rsidR="00C90A21" w:rsidRPr="00207059">
              <w:rPr>
                <w:rStyle w:val="Hypertextovodkaz"/>
                <w:noProof/>
              </w:rPr>
              <w:t>Seznam lokalit a DS ČSSZ</w:t>
            </w:r>
            <w:r w:rsidR="00C90A21">
              <w:rPr>
                <w:noProof/>
                <w:webHidden/>
              </w:rPr>
              <w:tab/>
            </w:r>
            <w:r w:rsidR="00C90A21">
              <w:rPr>
                <w:noProof/>
                <w:webHidden/>
              </w:rPr>
              <w:fldChar w:fldCharType="begin"/>
            </w:r>
            <w:r w:rsidR="00C90A21">
              <w:rPr>
                <w:noProof/>
                <w:webHidden/>
              </w:rPr>
              <w:instrText xml:space="preserve"> PAGEREF _Toc447701872 \h </w:instrText>
            </w:r>
            <w:r w:rsidR="00C90A21">
              <w:rPr>
                <w:noProof/>
                <w:webHidden/>
              </w:rPr>
            </w:r>
            <w:r w:rsidR="00C90A21">
              <w:rPr>
                <w:noProof/>
                <w:webHidden/>
              </w:rPr>
              <w:fldChar w:fldCharType="separate"/>
            </w:r>
            <w:r w:rsidR="00B15CF5">
              <w:rPr>
                <w:noProof/>
                <w:webHidden/>
              </w:rPr>
              <w:t>42</w:t>
            </w:r>
            <w:r w:rsidR="00C90A21">
              <w:rPr>
                <w:noProof/>
                <w:webHidden/>
              </w:rPr>
              <w:fldChar w:fldCharType="end"/>
            </w:r>
          </w:hyperlink>
        </w:p>
        <w:p w:rsidR="00A3691D" w:rsidRDefault="00A3691D">
          <w:r>
            <w:rPr>
              <w:b/>
              <w:bCs/>
            </w:rPr>
            <w:fldChar w:fldCharType="end"/>
          </w:r>
        </w:p>
      </w:sdtContent>
    </w:sdt>
    <w:p w:rsidR="002A40A0" w:rsidRDefault="000B0924" w:rsidP="002A40A0">
      <w:pPr>
        <w:pStyle w:val="Nadpis10"/>
      </w:pPr>
      <w:r>
        <w:br w:type="page"/>
      </w:r>
    </w:p>
    <w:p w:rsidR="00330F76" w:rsidRPr="00374C26" w:rsidRDefault="00330F76" w:rsidP="00330F76">
      <w:pPr>
        <w:pStyle w:val="StylNadpis1LatinkaZkladntextTun"/>
        <w:rPr>
          <w:color w:val="auto"/>
        </w:rPr>
      </w:pPr>
      <w:bookmarkStart w:id="0" w:name="_Toc444517338"/>
      <w:bookmarkStart w:id="1" w:name="_Toc447701851"/>
      <w:r>
        <w:rPr>
          <w:color w:val="auto"/>
        </w:rPr>
        <w:lastRenderedPageBreak/>
        <w:t>P</w:t>
      </w:r>
      <w:r w:rsidRPr="00374C26">
        <w:rPr>
          <w:color w:val="auto"/>
        </w:rPr>
        <w:t xml:space="preserve">rostředí </w:t>
      </w:r>
      <w:r>
        <w:rPr>
          <w:color w:val="auto"/>
        </w:rPr>
        <w:t xml:space="preserve">resortu </w:t>
      </w:r>
      <w:r w:rsidRPr="00374C26">
        <w:rPr>
          <w:color w:val="auto"/>
        </w:rPr>
        <w:t xml:space="preserve">MPSV </w:t>
      </w:r>
      <w:r>
        <w:rPr>
          <w:color w:val="auto"/>
        </w:rPr>
        <w:t xml:space="preserve">a podřízených organizací </w:t>
      </w:r>
      <w:r w:rsidRPr="00374C26">
        <w:rPr>
          <w:color w:val="auto"/>
        </w:rPr>
        <w:t>v oblasti ESS</w:t>
      </w:r>
      <w:bookmarkEnd w:id="0"/>
      <w:bookmarkEnd w:id="1"/>
    </w:p>
    <w:p w:rsidR="00330F76" w:rsidRPr="002B581E" w:rsidRDefault="00330F76" w:rsidP="00330F76">
      <w:pPr>
        <w:pStyle w:val="Nadpis20"/>
        <w:keepLines w:val="0"/>
        <w:numPr>
          <w:ilvl w:val="1"/>
          <w:numId w:val="5"/>
        </w:numPr>
        <w:spacing w:before="240" w:after="240" w:line="276" w:lineRule="auto"/>
        <w:ind w:left="578" w:hanging="578"/>
        <w:jc w:val="both"/>
        <w:rPr>
          <w:sz w:val="24"/>
          <w:szCs w:val="24"/>
        </w:rPr>
      </w:pPr>
      <w:bookmarkStart w:id="2" w:name="_Toc444517339"/>
      <w:bookmarkStart w:id="3" w:name="_Toc447701852"/>
      <w:r w:rsidRPr="002B581E">
        <w:rPr>
          <w:sz w:val="24"/>
          <w:szCs w:val="24"/>
        </w:rPr>
        <w:t>Využívané systémy ESS</w:t>
      </w:r>
      <w:bookmarkEnd w:id="2"/>
      <w:bookmarkEnd w:id="3"/>
    </w:p>
    <w:p w:rsidR="00330F76" w:rsidRPr="0064016E" w:rsidRDefault="00330F76" w:rsidP="00330F76">
      <w:pPr>
        <w:pStyle w:val="Nadpis20"/>
        <w:keepLines w:val="0"/>
        <w:numPr>
          <w:ilvl w:val="2"/>
          <w:numId w:val="5"/>
        </w:numPr>
        <w:spacing w:before="240" w:after="240" w:line="276" w:lineRule="auto"/>
        <w:jc w:val="both"/>
        <w:rPr>
          <w:sz w:val="24"/>
          <w:szCs w:val="24"/>
        </w:rPr>
      </w:pPr>
      <w:bookmarkStart w:id="4" w:name="_Toc444517340"/>
      <w:bookmarkStart w:id="5" w:name="_Toc447701853"/>
      <w:r>
        <w:rPr>
          <w:sz w:val="24"/>
          <w:szCs w:val="24"/>
        </w:rPr>
        <w:t>Ministerstvo práce a sociálních věcí</w:t>
      </w:r>
      <w:bookmarkEnd w:id="4"/>
      <w:bookmarkEnd w:id="5"/>
    </w:p>
    <w:p w:rsidR="00330F76" w:rsidRDefault="00330F76" w:rsidP="00330F76">
      <w:r w:rsidRPr="00374C26">
        <w:t xml:space="preserve">Hlavní ESS </w:t>
      </w:r>
      <w:r>
        <w:t xml:space="preserve">MPSV </w:t>
      </w:r>
      <w:r w:rsidRPr="00374C26">
        <w:t xml:space="preserve">je systém ARSYS, který dnes pokrývá většinu spisové agendy na Ministerstvu práce a sociálních věcí. Vedlejší spisová služba AthenA je využívaná Odborem 43 (Odbor odvolání a správních činností nepojistných dávek). </w:t>
      </w:r>
      <w:r w:rsidRPr="0064016E">
        <w:t>MPSV ČR dále užívá pro výkon spisové služby podací deník (detašované pracoviště odboru 42 v Brně a posudkové komise MPSV).</w:t>
      </w:r>
    </w:p>
    <w:p w:rsidR="00330F76" w:rsidRDefault="00330F76" w:rsidP="00330F76">
      <w:r>
        <w:t>Počet uživatelů spisové služby je cca 1 000.</w:t>
      </w:r>
    </w:p>
    <w:p w:rsidR="00330F76" w:rsidRDefault="00330F76" w:rsidP="00330F76">
      <w:r>
        <w:t>V níže uvedené tabulce je zobrazen historický vývoj jednotlivých systémů ESS po zpracovávaných agendách v rámci MPSV.</w:t>
      </w:r>
    </w:p>
    <w:tbl>
      <w:tblPr>
        <w:tblStyle w:val="Svtlseznamzvraznn1"/>
        <w:tblW w:w="9180" w:type="dxa"/>
        <w:tblLook w:val="04A0" w:firstRow="1" w:lastRow="0" w:firstColumn="1" w:lastColumn="0" w:noHBand="0" w:noVBand="1"/>
      </w:tblPr>
      <w:tblGrid>
        <w:gridCol w:w="1440"/>
        <w:gridCol w:w="1290"/>
        <w:gridCol w:w="1290"/>
        <w:gridCol w:w="1290"/>
        <w:gridCol w:w="1290"/>
        <w:gridCol w:w="1290"/>
        <w:gridCol w:w="1290"/>
      </w:tblGrid>
      <w:tr w:rsidR="00330F76" w:rsidTr="00FE12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right w:val="dashed" w:sz="4" w:space="0" w:color="44546A" w:themeColor="text2"/>
            </w:tcBorders>
          </w:tcPr>
          <w:p w:rsidR="00330F76" w:rsidRDefault="00330F76" w:rsidP="00FE121F"/>
        </w:tc>
        <w:tc>
          <w:tcPr>
            <w:tcW w:w="1290" w:type="dxa"/>
            <w:tcBorders>
              <w:top w:val="single" w:sz="8" w:space="0" w:color="5B9BD5" w:themeColor="accent1"/>
              <w:left w:val="dashed" w:sz="4" w:space="0" w:color="44546A" w:themeColor="text2"/>
              <w:bottom w:val="single" w:sz="8" w:space="0" w:color="5B9BD5" w:themeColor="accent1"/>
              <w:right w:val="dashed" w:sz="4" w:space="0" w:color="44546A" w:themeColor="text2"/>
            </w:tcBorders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>
              <w:t>2010</w:t>
            </w:r>
          </w:p>
        </w:tc>
        <w:tc>
          <w:tcPr>
            <w:tcW w:w="1290" w:type="dxa"/>
            <w:tcBorders>
              <w:top w:val="single" w:sz="8" w:space="0" w:color="5B9BD5" w:themeColor="accent1"/>
              <w:left w:val="dashed" w:sz="4" w:space="0" w:color="44546A" w:themeColor="text2"/>
              <w:bottom w:val="single" w:sz="8" w:space="0" w:color="5B9BD5" w:themeColor="accent1"/>
              <w:right w:val="dashed" w:sz="4" w:space="0" w:color="44546A" w:themeColor="text2"/>
            </w:tcBorders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>
              <w:t>2011</w:t>
            </w:r>
          </w:p>
        </w:tc>
        <w:tc>
          <w:tcPr>
            <w:tcW w:w="1290" w:type="dxa"/>
            <w:tcBorders>
              <w:top w:val="single" w:sz="8" w:space="0" w:color="5B9BD5" w:themeColor="accent1"/>
              <w:left w:val="dashed" w:sz="4" w:space="0" w:color="44546A" w:themeColor="text2"/>
              <w:bottom w:val="single" w:sz="8" w:space="0" w:color="5B9BD5" w:themeColor="accent1"/>
              <w:right w:val="dashed" w:sz="4" w:space="0" w:color="44546A" w:themeColor="text2"/>
            </w:tcBorders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>
              <w:t>2012</w:t>
            </w:r>
          </w:p>
        </w:tc>
        <w:tc>
          <w:tcPr>
            <w:tcW w:w="1290" w:type="dxa"/>
            <w:tcBorders>
              <w:top w:val="single" w:sz="8" w:space="0" w:color="5B9BD5" w:themeColor="accent1"/>
              <w:left w:val="dashed" w:sz="4" w:space="0" w:color="44546A" w:themeColor="text2"/>
              <w:bottom w:val="single" w:sz="8" w:space="0" w:color="5B9BD5" w:themeColor="accent1"/>
              <w:right w:val="dashed" w:sz="4" w:space="0" w:color="44546A" w:themeColor="text2"/>
            </w:tcBorders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>
              <w:t>2013</w:t>
            </w:r>
          </w:p>
        </w:tc>
        <w:tc>
          <w:tcPr>
            <w:tcW w:w="1290" w:type="dxa"/>
            <w:tcBorders>
              <w:top w:val="single" w:sz="8" w:space="0" w:color="5B9BD5" w:themeColor="accent1"/>
              <w:left w:val="dashed" w:sz="4" w:space="0" w:color="44546A" w:themeColor="text2"/>
              <w:bottom w:val="single" w:sz="8" w:space="0" w:color="5B9BD5" w:themeColor="accent1"/>
              <w:right w:val="dashed" w:sz="4" w:space="0" w:color="44546A" w:themeColor="text2"/>
            </w:tcBorders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>
              <w:t>2014</w:t>
            </w:r>
          </w:p>
        </w:tc>
        <w:tc>
          <w:tcPr>
            <w:tcW w:w="1290" w:type="dxa"/>
            <w:tcBorders>
              <w:left w:val="dashed" w:sz="4" w:space="0" w:color="44546A" w:themeColor="text2"/>
              <w:bottom w:val="single" w:sz="8" w:space="0" w:color="5B9BD5" w:themeColor="accent1"/>
            </w:tcBorders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>
              <w:t>2015</w:t>
            </w:r>
          </w:p>
        </w:tc>
      </w:tr>
      <w:tr w:rsidR="00330F76" w:rsidTr="00FE12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right w:val="dashed" w:sz="4" w:space="0" w:color="44546A" w:themeColor="text2"/>
            </w:tcBorders>
            <w:vAlign w:val="center"/>
          </w:tcPr>
          <w:p w:rsidR="00330F76" w:rsidRDefault="00330F76" w:rsidP="00FE121F">
            <w:r>
              <w:t>ARSYS / X</w:t>
            </w: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2F5D78">
              <w:rPr>
                <w:sz w:val="18"/>
              </w:rPr>
              <w:t>MPSV</w:t>
            </w: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2F5D78">
              <w:rPr>
                <w:sz w:val="18"/>
              </w:rPr>
              <w:t>MPSV (bez PK)</w:t>
            </w: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330F76" w:rsidTr="00FE121F">
        <w:trPr>
          <w:trHeight w:val="5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right w:val="dashed" w:sz="4" w:space="0" w:color="44546A" w:themeColor="text2"/>
            </w:tcBorders>
          </w:tcPr>
          <w:p w:rsidR="00330F76" w:rsidRDefault="00330F76" w:rsidP="00FE121F">
            <w:r>
              <w:t>AthenA</w:t>
            </w: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vAlign w:val="center"/>
          </w:tcPr>
          <w:p w:rsidR="00330F76" w:rsidRPr="002F5D7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vAlign w:val="center"/>
          </w:tcPr>
          <w:p w:rsidR="00330F76" w:rsidRPr="002F5D7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vAlign w:val="center"/>
          </w:tcPr>
          <w:p w:rsidR="00330F76" w:rsidRPr="002F5D7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top w:val="single" w:sz="4" w:space="0" w:color="5B9BD5" w:themeColor="accent1"/>
              <w:left w:val="dashed" w:sz="4" w:space="0" w:color="44546A" w:themeColor="text2"/>
              <w:righ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5D78">
              <w:rPr>
                <w:sz w:val="18"/>
              </w:rPr>
              <w:t>MPSV (PK)</w:t>
            </w:r>
          </w:p>
        </w:tc>
        <w:tc>
          <w:tcPr>
            <w:tcW w:w="1290" w:type="dxa"/>
            <w:tcBorders>
              <w:top w:val="single" w:sz="4" w:space="0" w:color="5B9BD5" w:themeColor="accent1"/>
              <w:left w:val="dashed" w:sz="4" w:space="0" w:color="44546A" w:themeColor="text2"/>
              <w:righ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top w:val="single" w:sz="4" w:space="0" w:color="5B9BD5" w:themeColor="accent1"/>
              <w:lef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</w:tbl>
    <w:p w:rsidR="00330F76" w:rsidRDefault="00330F76" w:rsidP="00330F76">
      <w:r w:rsidRPr="002F5D78">
        <w:rPr>
          <w:i/>
          <w:sz w:val="18"/>
        </w:rPr>
        <w:t>Pozn. PK – Posudková komise, AIS – Agendové informační systémy</w:t>
      </w:r>
    </w:p>
    <w:p w:rsidR="00330F76" w:rsidRDefault="00330F76" w:rsidP="00330F76"/>
    <w:p w:rsidR="00330F76" w:rsidRPr="00894EE5" w:rsidRDefault="00330F76" w:rsidP="00330F76">
      <w:pPr>
        <w:rPr>
          <w:u w:val="single"/>
        </w:rPr>
      </w:pPr>
      <w:r w:rsidRPr="00DD3D38">
        <w:t>Základní přehled objemu spisové služby v číslech je uveden v tabulkách níže:</w:t>
      </w:r>
    </w:p>
    <w:tbl>
      <w:tblPr>
        <w:tblStyle w:val="Svtlseznamzvraznn1"/>
        <w:tblW w:w="9180" w:type="dxa"/>
        <w:tblLook w:val="04A0" w:firstRow="1" w:lastRow="0" w:firstColumn="1" w:lastColumn="0" w:noHBand="0" w:noVBand="1"/>
      </w:tblPr>
      <w:tblGrid>
        <w:gridCol w:w="1440"/>
        <w:gridCol w:w="1220"/>
        <w:gridCol w:w="3118"/>
        <w:gridCol w:w="3402"/>
      </w:tblGrid>
      <w:tr w:rsidR="00330F76" w:rsidTr="00FE12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330F76" w:rsidRDefault="00330F76" w:rsidP="00FE121F"/>
        </w:tc>
        <w:tc>
          <w:tcPr>
            <w:tcW w:w="1220" w:type="dxa"/>
            <w:tcBorders>
              <w:bottom w:val="single" w:sz="8" w:space="0" w:color="5B9BD5" w:themeColor="accent1"/>
            </w:tcBorders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  <w:tcBorders>
              <w:bottom w:val="single" w:sz="8" w:space="0" w:color="5B9BD5" w:themeColor="accent1"/>
            </w:tcBorders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Čísla jednací</w:t>
            </w:r>
          </w:p>
        </w:tc>
        <w:tc>
          <w:tcPr>
            <w:tcW w:w="3402" w:type="dxa"/>
            <w:tcBorders>
              <w:bottom w:val="single" w:sz="8" w:space="0" w:color="5B9BD5" w:themeColor="accent1"/>
            </w:tcBorders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Roční nárůst za uvedený rok</w:t>
            </w:r>
          </w:p>
        </w:tc>
      </w:tr>
      <w:tr w:rsidR="00330F76" w:rsidTr="00FE12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shd w:val="clear" w:color="auto" w:fill="DEEAF6" w:themeFill="accent1" w:themeFillTint="33"/>
            <w:vAlign w:val="center"/>
          </w:tcPr>
          <w:p w:rsidR="00330F76" w:rsidRDefault="00330F76" w:rsidP="00FE121F">
            <w:r>
              <w:t>ARSYS / X</w:t>
            </w:r>
          </w:p>
        </w:tc>
        <w:tc>
          <w:tcPr>
            <w:tcW w:w="1220" w:type="dxa"/>
            <w:shd w:val="clear" w:color="auto" w:fill="DEEAF6" w:themeFill="accent1" w:themeFillTint="33"/>
            <w:vAlign w:val="center"/>
          </w:tcPr>
          <w:p w:rsidR="00330F76" w:rsidRPr="00E92D3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92D38">
              <w:rPr>
                <w:sz w:val="20"/>
                <w:szCs w:val="20"/>
              </w:rPr>
              <w:t>MPSV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30F76" w:rsidRPr="00E92D3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05F47">
              <w:rPr>
                <w:sz w:val="20"/>
                <w:szCs w:val="20"/>
              </w:rPr>
              <w:t>122 677 (rok 2012)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30F76" w:rsidRPr="00E92D3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26ABC">
              <w:rPr>
                <w:sz w:val="20"/>
                <w:szCs w:val="20"/>
              </w:rPr>
              <w:t>41,42</w:t>
            </w:r>
            <w:r w:rsidRPr="00E92D38">
              <w:rPr>
                <w:sz w:val="20"/>
                <w:szCs w:val="20"/>
              </w:rPr>
              <w:t xml:space="preserve"> GB (rok 2012)</w:t>
            </w:r>
          </w:p>
        </w:tc>
      </w:tr>
      <w:tr w:rsidR="00330F76" w:rsidTr="00FE121F">
        <w:trPr>
          <w:trHeight w:val="5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shd w:val="clear" w:color="auto" w:fill="DEEAF6" w:themeFill="accent1" w:themeFillTint="33"/>
            <w:vAlign w:val="center"/>
          </w:tcPr>
          <w:p w:rsidR="00330F76" w:rsidRDefault="00330F76" w:rsidP="00FE121F">
            <w:r>
              <w:t>AthenA</w:t>
            </w:r>
          </w:p>
        </w:tc>
        <w:tc>
          <w:tcPr>
            <w:tcW w:w="1220" w:type="dxa"/>
            <w:tcBorders>
              <w:top w:val="single" w:sz="4" w:space="0" w:color="5B9BD5" w:themeColor="accent1"/>
            </w:tcBorders>
            <w:shd w:val="clear" w:color="auto" w:fill="DEEAF6" w:themeFill="accent1" w:themeFillTint="33"/>
            <w:vAlign w:val="center"/>
          </w:tcPr>
          <w:p w:rsidR="00330F76" w:rsidRPr="00E92D3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92D38">
              <w:rPr>
                <w:sz w:val="20"/>
                <w:szCs w:val="20"/>
              </w:rPr>
              <w:t>MPSV (PK)</w:t>
            </w:r>
          </w:p>
        </w:tc>
        <w:tc>
          <w:tcPr>
            <w:tcW w:w="3118" w:type="dxa"/>
            <w:tcBorders>
              <w:top w:val="single" w:sz="4" w:space="0" w:color="5B9BD5" w:themeColor="accent1"/>
            </w:tcBorders>
            <w:shd w:val="clear" w:color="auto" w:fill="auto"/>
            <w:vAlign w:val="center"/>
          </w:tcPr>
          <w:p w:rsidR="00330F76" w:rsidRPr="00E92D3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92D38">
              <w:rPr>
                <w:sz w:val="20"/>
                <w:szCs w:val="20"/>
              </w:rPr>
              <w:t>80 453 (rok 2012)</w:t>
            </w:r>
          </w:p>
        </w:tc>
        <w:tc>
          <w:tcPr>
            <w:tcW w:w="3402" w:type="dxa"/>
            <w:tcBorders>
              <w:top w:val="single" w:sz="4" w:space="0" w:color="5B9BD5" w:themeColor="accent1"/>
            </w:tcBorders>
            <w:shd w:val="clear" w:color="auto" w:fill="auto"/>
            <w:vAlign w:val="center"/>
          </w:tcPr>
          <w:p w:rsidR="00330F76" w:rsidRPr="00E92D3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92D38">
              <w:rPr>
                <w:sz w:val="20"/>
                <w:szCs w:val="20"/>
              </w:rPr>
              <w:t>18, 59</w:t>
            </w:r>
            <w:r>
              <w:rPr>
                <w:sz w:val="20"/>
                <w:szCs w:val="20"/>
              </w:rPr>
              <w:t xml:space="preserve"> </w:t>
            </w:r>
            <w:r w:rsidRPr="00E92D38">
              <w:rPr>
                <w:sz w:val="20"/>
                <w:szCs w:val="20"/>
              </w:rPr>
              <w:t>GB (rok 2012)</w:t>
            </w:r>
          </w:p>
        </w:tc>
      </w:tr>
    </w:tbl>
    <w:p w:rsidR="00330F76" w:rsidRPr="0064016E" w:rsidRDefault="00330F76" w:rsidP="00330F76">
      <w:pPr>
        <w:pStyle w:val="Nadpis20"/>
        <w:keepLines w:val="0"/>
        <w:numPr>
          <w:ilvl w:val="2"/>
          <w:numId w:val="9"/>
        </w:numPr>
        <w:spacing w:before="240" w:after="240" w:line="276" w:lineRule="auto"/>
        <w:jc w:val="both"/>
        <w:rPr>
          <w:sz w:val="24"/>
          <w:szCs w:val="24"/>
        </w:rPr>
      </w:pPr>
      <w:bookmarkStart w:id="6" w:name="_Toc444517341"/>
      <w:bookmarkStart w:id="7" w:name="_Toc447701854"/>
      <w:r>
        <w:rPr>
          <w:sz w:val="24"/>
          <w:szCs w:val="24"/>
        </w:rPr>
        <w:t>Úřad práce</w:t>
      </w:r>
      <w:bookmarkEnd w:id="6"/>
      <w:bookmarkEnd w:id="7"/>
    </w:p>
    <w:p w:rsidR="00330F76" w:rsidRDefault="00330F76" w:rsidP="00330F76">
      <w:r>
        <w:t>Na ÚP došlo k</w:t>
      </w:r>
      <w:r w:rsidRPr="0064016E">
        <w:t xml:space="preserve"> rozšíření elektronické spisové služby ARSYS pro potřeby systému Hmotné nouze na úřadech práce na základě třívrstvé architektury – vývoj, údržba a správa systému</w:t>
      </w:r>
      <w:r>
        <w:t xml:space="preserve">. </w:t>
      </w:r>
      <w:r w:rsidRPr="0064016E">
        <w:t>V ARSYS. chybí některé funkcionality, které ÚP ČR ke své práci nepotřebovaly. Konkrétně se jedná o moduly Stížnosti a Referátníky.</w:t>
      </w:r>
      <w:r>
        <w:t xml:space="preserve"> Od roku 2013 byl </w:t>
      </w:r>
      <w:r w:rsidRPr="0064016E">
        <w:t>ARSYS.X</w:t>
      </w:r>
      <w:r>
        <w:t xml:space="preserve"> nahrazen </w:t>
      </w:r>
      <w:r w:rsidRPr="0064016E">
        <w:t>systémem AthenA</w:t>
      </w:r>
      <w:r>
        <w:t xml:space="preserve">. </w:t>
      </w:r>
      <w:r w:rsidRPr="0064016E">
        <w:t>ESSL AthenA není integrována s agendovými systémy (OKcentrum, OKpráce, OKslužby, OKnouze)</w:t>
      </w:r>
      <w:r>
        <w:t>.</w:t>
      </w:r>
    </w:p>
    <w:p w:rsidR="00330F76" w:rsidRDefault="00330F76" w:rsidP="00330F76">
      <w:r>
        <w:t>Počet uživatelů spisové služby je cca 12 000.</w:t>
      </w:r>
    </w:p>
    <w:p w:rsidR="00330F76" w:rsidRDefault="00330F76" w:rsidP="00330F76"/>
    <w:p w:rsidR="00330F76" w:rsidRDefault="00330F76" w:rsidP="00330F76">
      <w:r>
        <w:t>V níže uvedené tabulce je zobrazen historický vývoj jednotlivých systémů ESS po zpracovávaných agendách v rámci ÚP.</w:t>
      </w:r>
    </w:p>
    <w:tbl>
      <w:tblPr>
        <w:tblStyle w:val="Svtlseznamzvraznn1"/>
        <w:tblW w:w="9180" w:type="dxa"/>
        <w:tblLook w:val="04A0" w:firstRow="1" w:lastRow="0" w:firstColumn="1" w:lastColumn="0" w:noHBand="0" w:noVBand="1"/>
      </w:tblPr>
      <w:tblGrid>
        <w:gridCol w:w="1440"/>
        <w:gridCol w:w="1290"/>
        <w:gridCol w:w="1290"/>
        <w:gridCol w:w="1290"/>
        <w:gridCol w:w="1290"/>
        <w:gridCol w:w="1290"/>
        <w:gridCol w:w="1290"/>
      </w:tblGrid>
      <w:tr w:rsidR="00330F76" w:rsidTr="00FE12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right w:val="dashed" w:sz="4" w:space="0" w:color="44546A" w:themeColor="text2"/>
            </w:tcBorders>
          </w:tcPr>
          <w:p w:rsidR="00330F76" w:rsidRDefault="00330F76" w:rsidP="00FE121F"/>
        </w:tc>
        <w:tc>
          <w:tcPr>
            <w:tcW w:w="1290" w:type="dxa"/>
            <w:tcBorders>
              <w:top w:val="single" w:sz="8" w:space="0" w:color="5B9BD5" w:themeColor="accent1"/>
              <w:left w:val="dashed" w:sz="4" w:space="0" w:color="44546A" w:themeColor="text2"/>
              <w:bottom w:val="single" w:sz="8" w:space="0" w:color="5B9BD5" w:themeColor="accent1"/>
              <w:right w:val="dashed" w:sz="4" w:space="0" w:color="44546A" w:themeColor="text2"/>
            </w:tcBorders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>
              <w:t>2010</w:t>
            </w:r>
          </w:p>
        </w:tc>
        <w:tc>
          <w:tcPr>
            <w:tcW w:w="1290" w:type="dxa"/>
            <w:tcBorders>
              <w:top w:val="single" w:sz="8" w:space="0" w:color="5B9BD5" w:themeColor="accent1"/>
              <w:left w:val="dashed" w:sz="4" w:space="0" w:color="44546A" w:themeColor="text2"/>
              <w:bottom w:val="single" w:sz="8" w:space="0" w:color="5B9BD5" w:themeColor="accent1"/>
              <w:right w:val="dashed" w:sz="4" w:space="0" w:color="44546A" w:themeColor="text2"/>
            </w:tcBorders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>
              <w:t>2011</w:t>
            </w:r>
          </w:p>
        </w:tc>
        <w:tc>
          <w:tcPr>
            <w:tcW w:w="1290" w:type="dxa"/>
            <w:tcBorders>
              <w:top w:val="single" w:sz="8" w:space="0" w:color="5B9BD5" w:themeColor="accent1"/>
              <w:left w:val="dashed" w:sz="4" w:space="0" w:color="44546A" w:themeColor="text2"/>
              <w:bottom w:val="single" w:sz="8" w:space="0" w:color="5B9BD5" w:themeColor="accent1"/>
              <w:right w:val="dashed" w:sz="4" w:space="0" w:color="44546A" w:themeColor="text2"/>
            </w:tcBorders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>
              <w:t>2012</w:t>
            </w:r>
          </w:p>
        </w:tc>
        <w:tc>
          <w:tcPr>
            <w:tcW w:w="1290" w:type="dxa"/>
            <w:tcBorders>
              <w:top w:val="single" w:sz="8" w:space="0" w:color="5B9BD5" w:themeColor="accent1"/>
              <w:left w:val="dashed" w:sz="4" w:space="0" w:color="44546A" w:themeColor="text2"/>
              <w:bottom w:val="single" w:sz="8" w:space="0" w:color="5B9BD5" w:themeColor="accent1"/>
              <w:right w:val="dashed" w:sz="4" w:space="0" w:color="44546A" w:themeColor="text2"/>
            </w:tcBorders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>
              <w:t>2013</w:t>
            </w:r>
          </w:p>
        </w:tc>
        <w:tc>
          <w:tcPr>
            <w:tcW w:w="1290" w:type="dxa"/>
            <w:tcBorders>
              <w:top w:val="single" w:sz="8" w:space="0" w:color="5B9BD5" w:themeColor="accent1"/>
              <w:left w:val="dashed" w:sz="4" w:space="0" w:color="44546A" w:themeColor="text2"/>
              <w:bottom w:val="single" w:sz="8" w:space="0" w:color="5B9BD5" w:themeColor="accent1"/>
              <w:right w:val="dashed" w:sz="4" w:space="0" w:color="44546A" w:themeColor="text2"/>
            </w:tcBorders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>
              <w:t>2014</w:t>
            </w:r>
          </w:p>
        </w:tc>
        <w:tc>
          <w:tcPr>
            <w:tcW w:w="1290" w:type="dxa"/>
            <w:tcBorders>
              <w:left w:val="dashed" w:sz="4" w:space="0" w:color="44546A" w:themeColor="text2"/>
              <w:bottom w:val="single" w:sz="8" w:space="0" w:color="5B9BD5" w:themeColor="accent1"/>
            </w:tcBorders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>
              <w:t>2015</w:t>
            </w:r>
          </w:p>
        </w:tc>
      </w:tr>
      <w:tr w:rsidR="00330F76" w:rsidTr="00FE12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right w:val="dashed" w:sz="4" w:space="0" w:color="44546A" w:themeColor="text2"/>
            </w:tcBorders>
            <w:vAlign w:val="center"/>
          </w:tcPr>
          <w:p w:rsidR="00330F76" w:rsidRDefault="00330F76" w:rsidP="00FE121F">
            <w:r>
              <w:t>ARSYS / X</w:t>
            </w: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2F5D78">
              <w:rPr>
                <w:sz w:val="18"/>
              </w:rPr>
              <w:t>ÚP</w:t>
            </w:r>
            <w:r>
              <w:rPr>
                <w:sz w:val="18"/>
              </w:rPr>
              <w:t xml:space="preserve"> (bez AIS)</w:t>
            </w: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</w:tcBorders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330F76" w:rsidTr="00FE121F">
        <w:trPr>
          <w:trHeight w:val="5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right w:val="dashed" w:sz="4" w:space="0" w:color="44546A" w:themeColor="text2"/>
            </w:tcBorders>
            <w:vAlign w:val="center"/>
          </w:tcPr>
          <w:p w:rsidR="00330F76" w:rsidRDefault="00330F76" w:rsidP="00FE121F">
            <w:r>
              <w:lastRenderedPageBreak/>
              <w:t>OK System</w:t>
            </w: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5D78">
              <w:rPr>
                <w:sz w:val="18"/>
              </w:rPr>
              <w:t>ÚP (AIS)</w:t>
            </w: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vAlign w:val="center"/>
          </w:tcPr>
          <w:p w:rsidR="00330F76" w:rsidRPr="002F5D7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vAlign w:val="center"/>
          </w:tcPr>
          <w:p w:rsidR="00330F76" w:rsidRPr="002F5D7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5D78">
              <w:rPr>
                <w:sz w:val="18"/>
              </w:rPr>
              <w:t>ÚP (AIS)</w:t>
            </w:r>
          </w:p>
        </w:tc>
      </w:tr>
      <w:tr w:rsidR="00330F76" w:rsidTr="00FE12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right w:val="dashed" w:sz="4" w:space="0" w:color="44546A" w:themeColor="text2"/>
            </w:tcBorders>
            <w:vAlign w:val="center"/>
          </w:tcPr>
          <w:p w:rsidR="00330F76" w:rsidRDefault="00330F76" w:rsidP="00FE121F">
            <w:r>
              <w:t>AthenA</w:t>
            </w: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  <w:right w:val="dashed" w:sz="4" w:space="0" w:color="44546A" w:themeColor="text2"/>
            </w:tcBorders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  <w:bottom w:val="single" w:sz="4" w:space="0" w:color="5B9BD5" w:themeColor="accent1"/>
              <w:righ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2F5D78">
              <w:rPr>
                <w:sz w:val="18"/>
              </w:rPr>
              <w:t>ÚP (AIS)</w:t>
            </w:r>
          </w:p>
        </w:tc>
        <w:tc>
          <w:tcPr>
            <w:tcW w:w="1290" w:type="dxa"/>
            <w:tcBorders>
              <w:left w:val="dashed" w:sz="4" w:space="0" w:color="44546A" w:themeColor="text2"/>
              <w:bottom w:val="single" w:sz="4" w:space="0" w:color="5B9BD5" w:themeColor="accent1"/>
              <w:right w:val="dashed" w:sz="4" w:space="0" w:color="44546A" w:themeColor="text2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290" w:type="dxa"/>
            <w:tcBorders>
              <w:left w:val="dashed" w:sz="4" w:space="0" w:color="44546A" w:themeColor="text2"/>
              <w:bottom w:val="single" w:sz="4" w:space="0" w:color="5B9BD5" w:themeColor="accent1"/>
            </w:tcBorders>
            <w:shd w:val="clear" w:color="auto" w:fill="DEEAF6" w:themeFill="accent1" w:themeFillTint="33"/>
            <w:vAlign w:val="center"/>
          </w:tcPr>
          <w:p w:rsidR="00330F76" w:rsidRPr="002F5D7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ÚP (bez AIS)</w:t>
            </w:r>
          </w:p>
        </w:tc>
      </w:tr>
    </w:tbl>
    <w:p w:rsidR="00330F76" w:rsidRPr="002F5D78" w:rsidRDefault="00330F76" w:rsidP="00330F76">
      <w:pPr>
        <w:rPr>
          <w:i/>
          <w:sz w:val="18"/>
        </w:rPr>
      </w:pPr>
      <w:r w:rsidRPr="002F5D78">
        <w:rPr>
          <w:i/>
          <w:sz w:val="18"/>
        </w:rPr>
        <w:t>Pozn. PK – Posudková komise, AIS – Agendové informační systémy</w:t>
      </w:r>
    </w:p>
    <w:p w:rsidR="00330F76" w:rsidRDefault="00330F76" w:rsidP="00330F76">
      <w:pPr>
        <w:rPr>
          <w:u w:val="single"/>
        </w:rPr>
      </w:pPr>
    </w:p>
    <w:p w:rsidR="00330F76" w:rsidRDefault="00330F76" w:rsidP="00330F76">
      <w:pPr>
        <w:rPr>
          <w:u w:val="single"/>
        </w:rPr>
      </w:pPr>
      <w:r w:rsidRPr="00DD3D38">
        <w:t>Základní přehled objemu spisové služby v číslech je uveden v tabulkách níže:</w:t>
      </w:r>
    </w:p>
    <w:tbl>
      <w:tblPr>
        <w:tblStyle w:val="Svtlseznamzvraznn1"/>
        <w:tblW w:w="9180" w:type="dxa"/>
        <w:tblBorders>
          <w:insideH w:val="single" w:sz="8" w:space="0" w:color="5B9BD5" w:themeColor="accent1"/>
        </w:tblBorders>
        <w:tblLook w:val="04A0" w:firstRow="1" w:lastRow="0" w:firstColumn="1" w:lastColumn="0" w:noHBand="0" w:noVBand="1"/>
      </w:tblPr>
      <w:tblGrid>
        <w:gridCol w:w="1440"/>
        <w:gridCol w:w="1220"/>
        <w:gridCol w:w="3118"/>
        <w:gridCol w:w="3402"/>
      </w:tblGrid>
      <w:tr w:rsidR="00330F76" w:rsidTr="00FE12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330F76" w:rsidRDefault="00330F76" w:rsidP="00FE121F"/>
        </w:tc>
        <w:tc>
          <w:tcPr>
            <w:tcW w:w="1220" w:type="dxa"/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8" w:type="dxa"/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Čísla jednací</w:t>
            </w:r>
          </w:p>
        </w:tc>
        <w:tc>
          <w:tcPr>
            <w:tcW w:w="3402" w:type="dxa"/>
          </w:tcPr>
          <w:p w:rsidR="00330F76" w:rsidRDefault="00330F76" w:rsidP="00FE1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Roční nárůst za uvedený rok</w:t>
            </w:r>
          </w:p>
        </w:tc>
      </w:tr>
      <w:tr w:rsidR="00330F76" w:rsidTr="00FE12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EEAF6" w:themeFill="accent1" w:themeFillTint="33"/>
            <w:vAlign w:val="center"/>
          </w:tcPr>
          <w:p w:rsidR="00330F76" w:rsidRDefault="00330F76" w:rsidP="00FE121F">
            <w:r>
              <w:t>OK System</w:t>
            </w:r>
          </w:p>
        </w:tc>
        <w:tc>
          <w:tcPr>
            <w:tcW w:w="1220" w:type="dxa"/>
            <w:tcBorders>
              <w:top w:val="none" w:sz="0" w:space="0" w:color="auto"/>
              <w:bottom w:val="none" w:sz="0" w:space="0" w:color="auto"/>
            </w:tcBorders>
            <w:shd w:val="clear" w:color="auto" w:fill="DEEAF6" w:themeFill="accent1" w:themeFillTint="33"/>
            <w:vAlign w:val="center"/>
          </w:tcPr>
          <w:p w:rsidR="00330F76" w:rsidRPr="00E92D3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92D38">
              <w:rPr>
                <w:sz w:val="20"/>
                <w:szCs w:val="20"/>
              </w:rPr>
              <w:t>ÚP (AIS)</w:t>
            </w:r>
          </w:p>
        </w:tc>
        <w:tc>
          <w:tcPr>
            <w:tcW w:w="3118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:rsidR="00330F76" w:rsidRPr="00E92D3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92D38">
              <w:rPr>
                <w:sz w:val="20"/>
                <w:szCs w:val="20"/>
              </w:rPr>
              <w:t>50 900 964 (rok 2014)</w:t>
            </w:r>
          </w:p>
        </w:tc>
        <w:tc>
          <w:tcPr>
            <w:tcW w:w="340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330F76" w:rsidRPr="00E92D38" w:rsidRDefault="00330F76" w:rsidP="00FE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92D38">
              <w:rPr>
                <w:sz w:val="20"/>
                <w:szCs w:val="20"/>
              </w:rPr>
              <w:t>2,16 TB (rok 2014)</w:t>
            </w:r>
          </w:p>
        </w:tc>
      </w:tr>
      <w:tr w:rsidR="00330F76" w:rsidTr="00FE121F">
        <w:trPr>
          <w:trHeight w:val="5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shd w:val="clear" w:color="auto" w:fill="DEEAF6" w:themeFill="accent1" w:themeFillTint="33"/>
            <w:vAlign w:val="center"/>
          </w:tcPr>
          <w:p w:rsidR="00330F76" w:rsidRDefault="00330F76" w:rsidP="00FE121F">
            <w:r>
              <w:t>AthenA</w:t>
            </w:r>
          </w:p>
        </w:tc>
        <w:tc>
          <w:tcPr>
            <w:tcW w:w="1220" w:type="dxa"/>
            <w:shd w:val="clear" w:color="auto" w:fill="DEEAF6" w:themeFill="accent1" w:themeFillTint="33"/>
            <w:vAlign w:val="center"/>
          </w:tcPr>
          <w:p w:rsidR="00330F76" w:rsidRPr="00E92D3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92D38">
              <w:rPr>
                <w:sz w:val="20"/>
                <w:szCs w:val="20"/>
              </w:rPr>
              <w:t>ÚP (bez AIS)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30F76" w:rsidRPr="00E92D3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92D38">
              <w:rPr>
                <w:sz w:val="20"/>
                <w:szCs w:val="20"/>
              </w:rPr>
              <w:t>3 840 000 (rok 2014)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30F76" w:rsidRPr="00E92D38" w:rsidRDefault="00330F76" w:rsidP="00FE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9488D">
              <w:rPr>
                <w:sz w:val="20"/>
                <w:szCs w:val="20"/>
              </w:rPr>
              <w:t>136,34</w:t>
            </w:r>
            <w:r>
              <w:rPr>
                <w:sz w:val="20"/>
                <w:szCs w:val="20"/>
              </w:rPr>
              <w:t xml:space="preserve"> </w:t>
            </w:r>
            <w:r w:rsidRPr="0089488D">
              <w:rPr>
                <w:sz w:val="20"/>
                <w:szCs w:val="20"/>
              </w:rPr>
              <w:t>GB (rok 2014)</w:t>
            </w:r>
          </w:p>
        </w:tc>
      </w:tr>
    </w:tbl>
    <w:p w:rsidR="00330F76" w:rsidRDefault="00330F76" w:rsidP="00330F76"/>
    <w:p w:rsidR="00330F76" w:rsidRPr="0064016E" w:rsidRDefault="00330F76" w:rsidP="00330F76">
      <w:pPr>
        <w:pStyle w:val="Nadpis20"/>
        <w:keepLines w:val="0"/>
        <w:numPr>
          <w:ilvl w:val="2"/>
          <w:numId w:val="9"/>
        </w:numPr>
        <w:spacing w:before="240" w:after="240" w:line="276" w:lineRule="auto"/>
        <w:jc w:val="both"/>
        <w:rPr>
          <w:sz w:val="24"/>
          <w:szCs w:val="24"/>
        </w:rPr>
      </w:pPr>
      <w:bookmarkStart w:id="8" w:name="_Toc444517342"/>
      <w:bookmarkStart w:id="9" w:name="_Toc447701855"/>
      <w:r w:rsidRPr="0064016E">
        <w:rPr>
          <w:sz w:val="24"/>
          <w:szCs w:val="24"/>
        </w:rPr>
        <w:t>F</w:t>
      </w:r>
      <w:r>
        <w:rPr>
          <w:sz w:val="24"/>
          <w:szCs w:val="24"/>
        </w:rPr>
        <w:t>ond dalšího vzdělávání</w:t>
      </w:r>
      <w:bookmarkEnd w:id="8"/>
      <w:bookmarkEnd w:id="9"/>
    </w:p>
    <w:p w:rsidR="00330F76" w:rsidRDefault="00330F76" w:rsidP="00330F76">
      <w:r w:rsidRPr="0064016E">
        <w:t>FDV dosud využív</w:t>
      </w:r>
      <w:r>
        <w:t>á</w:t>
      </w:r>
      <w:r w:rsidRPr="0064016E">
        <w:t xml:space="preserve"> opensource řešení spisové služby</w:t>
      </w:r>
      <w:r>
        <w:t xml:space="preserve"> spisovky.cz</w:t>
      </w:r>
      <w:r w:rsidRPr="0064016E">
        <w:t xml:space="preserve">. Tato aplikace (původně projektově podporovaná Ministerstvem vnitra ČR) se však nedokončila, a proto dnes nevyhovuje ani základním legislativním a </w:t>
      </w:r>
      <w:r>
        <w:t>ani technickým požadavkům.</w:t>
      </w:r>
    </w:p>
    <w:p w:rsidR="00330F76" w:rsidRDefault="00330F76" w:rsidP="00330F76">
      <w:r>
        <w:t>Počet uživatelů spisové služby je cca 400.</w:t>
      </w:r>
    </w:p>
    <w:p w:rsidR="00330F76" w:rsidRDefault="00330F76" w:rsidP="00330F76">
      <w:r>
        <w:t>Ve spisové službě eviduje FDV cca 15 740 dokumentů ročně, které mají objem zhruba 24 GB.</w:t>
      </w:r>
    </w:p>
    <w:p w:rsidR="00330F76" w:rsidRDefault="00330F76" w:rsidP="00330F76"/>
    <w:p w:rsidR="00330F76" w:rsidRPr="001B7AF6" w:rsidRDefault="00330F76" w:rsidP="00330F76">
      <w:pPr>
        <w:pStyle w:val="Nadpis20"/>
        <w:keepLines w:val="0"/>
        <w:numPr>
          <w:ilvl w:val="2"/>
          <w:numId w:val="9"/>
        </w:numPr>
        <w:spacing w:before="240" w:after="240" w:line="276" w:lineRule="auto"/>
        <w:jc w:val="both"/>
        <w:rPr>
          <w:sz w:val="24"/>
          <w:szCs w:val="24"/>
        </w:rPr>
      </w:pPr>
      <w:bookmarkStart w:id="10" w:name="_Toc444517343"/>
      <w:bookmarkStart w:id="11" w:name="_Toc447701856"/>
      <w:r w:rsidRPr="00AF5F9E">
        <w:rPr>
          <w:sz w:val="24"/>
          <w:szCs w:val="24"/>
        </w:rPr>
        <w:t>Státní úřad inspekce práce</w:t>
      </w:r>
      <w:bookmarkEnd w:id="10"/>
      <w:bookmarkEnd w:id="11"/>
    </w:p>
    <w:p w:rsidR="00330F76" w:rsidRDefault="00330F76" w:rsidP="00330F76">
      <w:r w:rsidRPr="001B7AF6">
        <w:t xml:space="preserve">Pro spisovou službu </w:t>
      </w:r>
      <w:r>
        <w:t xml:space="preserve">SÚIP </w:t>
      </w:r>
      <w:r w:rsidRPr="001B7AF6">
        <w:t>využívá vlastní řešení spisové služby jako modulu informačního systému. Používaný syst</w:t>
      </w:r>
      <w:r>
        <w:t>ém nevyhovuje požadavkům na ESS</w:t>
      </w:r>
      <w:r w:rsidRPr="001B7AF6">
        <w:t xml:space="preserve">, v současné době však </w:t>
      </w:r>
      <w:r>
        <w:t xml:space="preserve">SÚIP </w:t>
      </w:r>
      <w:r w:rsidRPr="001B7AF6">
        <w:t>implementuj</w:t>
      </w:r>
      <w:r>
        <w:t>e</w:t>
      </w:r>
      <w:r w:rsidRPr="001B7AF6">
        <w:t xml:space="preserve"> postupně nový informační syst</w:t>
      </w:r>
      <w:r>
        <w:t>ém, který by měl na potřeby ESS</w:t>
      </w:r>
      <w:r w:rsidRPr="001B7AF6">
        <w:t xml:space="preserve"> reflektovat. </w:t>
      </w:r>
    </w:p>
    <w:p w:rsidR="00330F76" w:rsidRDefault="00330F76" w:rsidP="00330F76"/>
    <w:p w:rsidR="00330F76" w:rsidRDefault="00330F76" w:rsidP="00330F76">
      <w:r w:rsidRPr="004D2311">
        <w:t xml:space="preserve">SÚIP provozuje 9 samostatných instancí spisové služby, celkový počet čísel </w:t>
      </w:r>
      <w:r>
        <w:t>jednacích v rámci běžného roku je</w:t>
      </w:r>
      <w:r w:rsidRPr="004D2311">
        <w:t xml:space="preserve"> přibližně 300 000 č</w:t>
      </w:r>
      <w:r>
        <w:t>.</w:t>
      </w:r>
      <w:r w:rsidRPr="004D2311">
        <w:t>j.</w:t>
      </w:r>
      <w:r>
        <w:t xml:space="preserve"> </w:t>
      </w:r>
      <w:r w:rsidRPr="004D2311">
        <w:t>Objem uložených dokumentů v rámci běžného roku je přibližně 300 GB (0,3 TB).</w:t>
      </w:r>
    </w:p>
    <w:p w:rsidR="00330F76" w:rsidRDefault="00330F76" w:rsidP="00330F76">
      <w:r>
        <w:t>Počet uživatelů spisové služby je cca 400.</w:t>
      </w:r>
    </w:p>
    <w:p w:rsidR="00330F76" w:rsidRDefault="00330F76" w:rsidP="00330F76"/>
    <w:p w:rsidR="00330F76" w:rsidRPr="001B7AF6" w:rsidRDefault="00330F76" w:rsidP="00330F76">
      <w:pPr>
        <w:pStyle w:val="Nadpis20"/>
        <w:keepLines w:val="0"/>
        <w:numPr>
          <w:ilvl w:val="2"/>
          <w:numId w:val="9"/>
        </w:numPr>
        <w:spacing w:before="240" w:after="240" w:line="276" w:lineRule="auto"/>
        <w:jc w:val="both"/>
        <w:rPr>
          <w:sz w:val="24"/>
          <w:szCs w:val="24"/>
        </w:rPr>
      </w:pPr>
      <w:bookmarkStart w:id="12" w:name="_Toc444517344"/>
      <w:bookmarkStart w:id="13" w:name="_Toc447701857"/>
      <w:r w:rsidRPr="001B7AF6">
        <w:rPr>
          <w:sz w:val="24"/>
          <w:szCs w:val="24"/>
        </w:rPr>
        <w:t>Technická inspekce ČR</w:t>
      </w:r>
      <w:bookmarkEnd w:id="12"/>
      <w:bookmarkEnd w:id="13"/>
    </w:p>
    <w:p w:rsidR="00330F76" w:rsidRDefault="00330F76" w:rsidP="00330F76">
      <w:r>
        <w:t>Do roku 2007 TIČR nevyužívala žádný systém spisové služby, od roku 2007 do roku 2014 vyvíjela vlastní řešení, které nahradil od 1.1.2014</w:t>
      </w:r>
      <w:r w:rsidRPr="001B7AF6">
        <w:t xml:space="preserve"> elektronický systém spisové služby GINIS Express, který vyhovuje platným legislativním požadavkům</w:t>
      </w:r>
      <w:r>
        <w:t xml:space="preserve">. </w:t>
      </w:r>
    </w:p>
    <w:p w:rsidR="00330F76" w:rsidRDefault="00330F76" w:rsidP="00330F76">
      <w:r>
        <w:t>Počet uživatelů spisové služby je cca 400.</w:t>
      </w:r>
    </w:p>
    <w:p w:rsidR="00330F76" w:rsidRDefault="00330F76" w:rsidP="00330F76">
      <w:r>
        <w:t>Spisová služba eviduje za rok zhruba:</w:t>
      </w:r>
    </w:p>
    <w:p w:rsidR="00330F76" w:rsidRDefault="00330F76" w:rsidP="00330F76">
      <w:pPr>
        <w:pStyle w:val="Odstavecseseznamem"/>
        <w:numPr>
          <w:ilvl w:val="0"/>
          <w:numId w:val="10"/>
        </w:numPr>
      </w:pPr>
      <w:r>
        <w:lastRenderedPageBreak/>
        <w:t>20 000 faktur;</w:t>
      </w:r>
    </w:p>
    <w:p w:rsidR="00330F76" w:rsidRDefault="00330F76" w:rsidP="00330F76">
      <w:pPr>
        <w:pStyle w:val="Odstavecseseznamem"/>
        <w:numPr>
          <w:ilvl w:val="0"/>
          <w:numId w:val="10"/>
        </w:numPr>
      </w:pPr>
      <w:r>
        <w:t>10 000 až 15 000 oprávnění a osvědčení;</w:t>
      </w:r>
    </w:p>
    <w:p w:rsidR="00330F76" w:rsidRDefault="00330F76" w:rsidP="00330F76">
      <w:pPr>
        <w:pStyle w:val="Odstavecseseznamem"/>
        <w:numPr>
          <w:ilvl w:val="0"/>
          <w:numId w:val="10"/>
        </w:numPr>
      </w:pPr>
      <w:r>
        <w:t>10 000 spisů.</w:t>
      </w:r>
    </w:p>
    <w:p w:rsidR="00330F76" w:rsidRDefault="00330F76" w:rsidP="00330F76">
      <w:r>
        <w:t>Objem dokumentů v elektronické spisové službě TIČR je cca 85 GB.</w:t>
      </w:r>
    </w:p>
    <w:p w:rsidR="00330F76" w:rsidRDefault="00330F76" w:rsidP="00330F76"/>
    <w:p w:rsidR="00330F76" w:rsidRPr="001B7AF6" w:rsidRDefault="00330F76" w:rsidP="00330F76">
      <w:pPr>
        <w:pStyle w:val="Nadpis20"/>
        <w:keepLines w:val="0"/>
        <w:numPr>
          <w:ilvl w:val="2"/>
          <w:numId w:val="9"/>
        </w:numPr>
        <w:spacing w:before="240" w:after="240" w:line="276" w:lineRule="auto"/>
        <w:jc w:val="both"/>
        <w:rPr>
          <w:sz w:val="24"/>
          <w:szCs w:val="24"/>
        </w:rPr>
      </w:pPr>
      <w:bookmarkStart w:id="14" w:name="_Toc444517345"/>
      <w:bookmarkStart w:id="15" w:name="_Toc447701858"/>
      <w:r w:rsidRPr="001B7AF6">
        <w:rPr>
          <w:sz w:val="24"/>
          <w:szCs w:val="24"/>
        </w:rPr>
        <w:t>Úřad pro mezinárodněprávní ochranu dětí</w:t>
      </w:r>
      <w:bookmarkEnd w:id="14"/>
      <w:bookmarkEnd w:id="15"/>
    </w:p>
    <w:p w:rsidR="00330F76" w:rsidRDefault="00330F76" w:rsidP="00330F76">
      <w:r w:rsidRPr="001B7AF6">
        <w:t>Pro</w:t>
      </w:r>
      <w:r>
        <w:t xml:space="preserve"> spisovou službu využívá</w:t>
      </w:r>
      <w:r w:rsidRPr="001B7AF6">
        <w:t xml:space="preserve"> elektronick</w:t>
      </w:r>
      <w:r>
        <w:t>ý systém spisové služby GINIS</w:t>
      </w:r>
      <w:r w:rsidRPr="001B7AF6">
        <w:t>, který vyhovuje platným legislativním požadavkům</w:t>
      </w:r>
      <w:r>
        <w:t>. Elektronická spisová služba je integrována na další moduly informačního systému ÚMPOD.</w:t>
      </w:r>
    </w:p>
    <w:p w:rsidR="00330F76" w:rsidRDefault="00330F76" w:rsidP="00330F76">
      <w:r>
        <w:t>Ve spisové službě je evidováno celkem 340 916 dokumentů a velikost databáze 246 693,75 MB.</w:t>
      </w:r>
    </w:p>
    <w:p w:rsidR="00330F76" w:rsidRDefault="00330F76" w:rsidP="00330F76">
      <w:r>
        <w:t>Počet uživatelů spisové služby je cca 400.</w:t>
      </w:r>
    </w:p>
    <w:p w:rsidR="00330F76" w:rsidRDefault="00330F76" w:rsidP="00330F76">
      <w:pPr>
        <w:pStyle w:val="Nadpis20"/>
        <w:keepLines w:val="0"/>
        <w:numPr>
          <w:ilvl w:val="2"/>
          <w:numId w:val="9"/>
        </w:numPr>
        <w:spacing w:before="240" w:after="240" w:line="276" w:lineRule="auto"/>
        <w:jc w:val="both"/>
        <w:rPr>
          <w:sz w:val="24"/>
          <w:szCs w:val="24"/>
        </w:rPr>
      </w:pPr>
      <w:bookmarkStart w:id="16" w:name="_Toc444517346"/>
      <w:bookmarkStart w:id="17" w:name="_Toc447701859"/>
      <w:r>
        <w:rPr>
          <w:sz w:val="24"/>
          <w:szCs w:val="24"/>
        </w:rPr>
        <w:t>Česká správa sociálního zabezpečení</w:t>
      </w:r>
      <w:bookmarkEnd w:id="16"/>
      <w:bookmarkEnd w:id="17"/>
    </w:p>
    <w:p w:rsidR="00330F76" w:rsidRDefault="00330F76" w:rsidP="00330F76">
      <w:r w:rsidRPr="00592F17">
        <w:t xml:space="preserve">V rámci ČSSZ je užíván </w:t>
      </w:r>
      <w:r>
        <w:t>od roku 2012 ESSL s názvem „e-spis“</w:t>
      </w:r>
      <w:r w:rsidRPr="00592F17">
        <w:t xml:space="preserve">. ČSSZ používá tuto aplikaci pod názvem „ESS – Elektronická spisová služba“. ČSSZ ani třetí osoby nejsou oprávněny tento software jakkoliv upravovat a měnit. Z těchto důvodů je provoz a rozvoj aplikace „e-spis“ zadáván jen </w:t>
      </w:r>
      <w:r>
        <w:t xml:space="preserve">dodavatelské </w:t>
      </w:r>
      <w:r w:rsidRPr="00592F17">
        <w:t>společnosti na základě jednacího řízení bez uveřejnění. Projekt integrovaného systému elektronické podatelny, elektronické výpravny a spisové služby prostřednictvím pořízení specializovaného software a hardware byl financován ze strukturálních fondů EU a vztahuje se na něj do konce roku 2017 tzv. udržitelnost.</w:t>
      </w:r>
    </w:p>
    <w:p w:rsidR="00330F76" w:rsidRDefault="00330F76" w:rsidP="00330F76">
      <w:r>
        <w:t>Česká správa sociálního zabezpečení provozuje 87 nezávislých instancí spisové služby, přičemž každá instance je separátní původce.</w:t>
      </w:r>
    </w:p>
    <w:p w:rsidR="00330F76" w:rsidRDefault="00330F76" w:rsidP="00330F76">
      <w:r w:rsidRPr="00D60A94">
        <w:t>Maximální počet přijatých dokumentů do 20 mil. ročně, resp. do 10 TB ročně</w:t>
      </w:r>
      <w:r>
        <w:t xml:space="preserve">, </w:t>
      </w:r>
      <w:r w:rsidRPr="00D60A94">
        <w:t xml:space="preserve">Maximální počet odeslaných dokumentů: 30 – 35 mil. </w:t>
      </w:r>
      <w:r>
        <w:t>r</w:t>
      </w:r>
      <w:r w:rsidRPr="00D60A94">
        <w:t>očně</w:t>
      </w:r>
      <w:r>
        <w:t xml:space="preserve">. </w:t>
      </w:r>
      <w:r w:rsidRPr="00522282">
        <w:t xml:space="preserve">Počet pracovníků využívajících kvalifikovaný elektronický podpis </w:t>
      </w:r>
      <w:r>
        <w:t>je</w:t>
      </w:r>
      <w:r w:rsidRPr="00522282">
        <w:t xml:space="preserve"> do 300</w:t>
      </w:r>
      <w:r>
        <w:t>.</w:t>
      </w:r>
    </w:p>
    <w:p w:rsidR="00330F76" w:rsidRDefault="00330F76" w:rsidP="00330F76">
      <w:r>
        <w:t>Počet uživatelů spisové služby je cca 8 000.</w:t>
      </w:r>
    </w:p>
    <w:p w:rsidR="00330F76" w:rsidRDefault="00330F76" w:rsidP="00330F76">
      <w:pPr>
        <w:spacing w:after="200" w:line="276" w:lineRule="auto"/>
      </w:pPr>
    </w:p>
    <w:p w:rsidR="00330F76" w:rsidRPr="002B581E" w:rsidRDefault="00330F76" w:rsidP="00330F76">
      <w:pPr>
        <w:pStyle w:val="Nadpis20"/>
        <w:keepLines w:val="0"/>
        <w:numPr>
          <w:ilvl w:val="1"/>
          <w:numId w:val="5"/>
        </w:numPr>
        <w:spacing w:before="240" w:after="240" w:line="276" w:lineRule="auto"/>
        <w:ind w:left="578" w:hanging="578"/>
        <w:jc w:val="both"/>
        <w:rPr>
          <w:sz w:val="24"/>
          <w:szCs w:val="24"/>
        </w:rPr>
      </w:pPr>
      <w:bookmarkStart w:id="18" w:name="_Toc444517347"/>
      <w:bookmarkStart w:id="19" w:name="_Toc447701860"/>
      <w:r w:rsidRPr="002B581E">
        <w:rPr>
          <w:sz w:val="24"/>
          <w:szCs w:val="24"/>
        </w:rPr>
        <w:t>Stav E</w:t>
      </w:r>
      <w:r>
        <w:rPr>
          <w:sz w:val="24"/>
          <w:szCs w:val="24"/>
        </w:rPr>
        <w:t>lektronické spisové služby</w:t>
      </w:r>
      <w:bookmarkEnd w:id="18"/>
      <w:bookmarkEnd w:id="19"/>
    </w:p>
    <w:p w:rsidR="00330F76" w:rsidRPr="00E704EF" w:rsidRDefault="00330F76" w:rsidP="00330F76">
      <w:pPr>
        <w:pStyle w:val="Nadpis20"/>
        <w:keepLines w:val="0"/>
        <w:numPr>
          <w:ilvl w:val="2"/>
          <w:numId w:val="5"/>
        </w:numPr>
        <w:spacing w:before="240" w:after="240" w:line="276" w:lineRule="auto"/>
        <w:jc w:val="both"/>
        <w:rPr>
          <w:sz w:val="24"/>
          <w:szCs w:val="24"/>
        </w:rPr>
      </w:pPr>
      <w:bookmarkStart w:id="20" w:name="_Toc444517348"/>
      <w:bookmarkStart w:id="21" w:name="_Toc447701861"/>
      <w:r w:rsidRPr="00E704EF">
        <w:rPr>
          <w:sz w:val="24"/>
          <w:szCs w:val="24"/>
        </w:rPr>
        <w:t>Počet datových schránek</w:t>
      </w:r>
      <w:bookmarkEnd w:id="20"/>
      <w:bookmarkEnd w:id="21"/>
    </w:p>
    <w:p w:rsidR="00330F76" w:rsidRPr="00374C26" w:rsidRDefault="00330F76" w:rsidP="00330F76">
      <w:r>
        <w:t xml:space="preserve">Resort </w:t>
      </w:r>
      <w:r w:rsidRPr="00374C26">
        <w:t>MPSV dnes disponuje s následujícím počtem datových schránek:</w:t>
      </w:r>
    </w:p>
    <w:tbl>
      <w:tblPr>
        <w:tblStyle w:val="Tabulkasmkou4zvraznn11"/>
        <w:tblW w:w="0" w:type="auto"/>
        <w:tblLook w:val="04A0" w:firstRow="1" w:lastRow="0" w:firstColumn="1" w:lastColumn="0" w:noHBand="0" w:noVBand="1"/>
      </w:tblPr>
      <w:tblGrid>
        <w:gridCol w:w="1342"/>
        <w:gridCol w:w="1287"/>
        <w:gridCol w:w="1300"/>
        <w:gridCol w:w="1296"/>
        <w:gridCol w:w="1376"/>
        <w:gridCol w:w="1260"/>
        <w:gridCol w:w="1199"/>
      </w:tblGrid>
      <w:tr w:rsidR="00330F76" w:rsidTr="00FE12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dxa"/>
          </w:tcPr>
          <w:p w:rsidR="00330F76" w:rsidRDefault="00330F76" w:rsidP="00FE121F">
            <w:pPr>
              <w:spacing w:before="60" w:after="60" w:line="276" w:lineRule="auto"/>
              <w:jc w:val="center"/>
            </w:pPr>
            <w:r>
              <w:t>MPSV</w:t>
            </w:r>
          </w:p>
        </w:tc>
        <w:tc>
          <w:tcPr>
            <w:tcW w:w="1287" w:type="dxa"/>
          </w:tcPr>
          <w:p w:rsidR="00330F76" w:rsidRDefault="00330F76" w:rsidP="00FE121F">
            <w:pPr>
              <w:spacing w:before="60"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FDV</w:t>
            </w:r>
          </w:p>
        </w:tc>
        <w:tc>
          <w:tcPr>
            <w:tcW w:w="1300" w:type="dxa"/>
          </w:tcPr>
          <w:p w:rsidR="00330F76" w:rsidRDefault="00330F76" w:rsidP="00FE121F">
            <w:pPr>
              <w:spacing w:before="60"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SÚIP</w:t>
            </w:r>
          </w:p>
        </w:tc>
        <w:tc>
          <w:tcPr>
            <w:tcW w:w="1296" w:type="dxa"/>
          </w:tcPr>
          <w:p w:rsidR="00330F76" w:rsidRDefault="00330F76" w:rsidP="00FE121F">
            <w:pPr>
              <w:spacing w:before="60"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TIČR</w:t>
            </w:r>
          </w:p>
        </w:tc>
        <w:tc>
          <w:tcPr>
            <w:tcW w:w="1376" w:type="dxa"/>
          </w:tcPr>
          <w:p w:rsidR="00330F76" w:rsidRDefault="00330F76" w:rsidP="00FE121F">
            <w:pPr>
              <w:spacing w:before="60"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ÚMPOD</w:t>
            </w:r>
          </w:p>
        </w:tc>
        <w:tc>
          <w:tcPr>
            <w:tcW w:w="1260" w:type="dxa"/>
          </w:tcPr>
          <w:p w:rsidR="00330F76" w:rsidRDefault="00330F76" w:rsidP="00FE121F">
            <w:pPr>
              <w:spacing w:before="60"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ÚP</w:t>
            </w:r>
          </w:p>
        </w:tc>
        <w:tc>
          <w:tcPr>
            <w:tcW w:w="1199" w:type="dxa"/>
          </w:tcPr>
          <w:p w:rsidR="00330F76" w:rsidRDefault="00330F76" w:rsidP="00FE121F">
            <w:pPr>
              <w:spacing w:before="60"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ČSSZ</w:t>
            </w:r>
          </w:p>
        </w:tc>
      </w:tr>
      <w:tr w:rsidR="00330F76" w:rsidTr="00FE12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dxa"/>
            <w:shd w:val="clear" w:color="auto" w:fill="auto"/>
          </w:tcPr>
          <w:p w:rsidR="00330F76" w:rsidRPr="001F18BD" w:rsidRDefault="00330F76" w:rsidP="00FE121F">
            <w:pPr>
              <w:spacing w:before="60" w:after="60" w:line="276" w:lineRule="auto"/>
              <w:ind w:left="29"/>
              <w:rPr>
                <w:b w:val="0"/>
              </w:rPr>
            </w:pPr>
            <w:r w:rsidRPr="001F18BD">
              <w:rPr>
                <w:b w:val="0"/>
              </w:rPr>
              <w:t>1 DS</w:t>
            </w:r>
          </w:p>
          <w:p w:rsidR="00330F76" w:rsidRPr="001F18BD" w:rsidRDefault="00330F76" w:rsidP="00FE121F">
            <w:pPr>
              <w:spacing w:before="60" w:after="60" w:line="276" w:lineRule="auto"/>
              <w:ind w:left="29"/>
              <w:rPr>
                <w:b w:val="0"/>
              </w:rPr>
            </w:pPr>
            <w:r w:rsidRPr="001F18BD">
              <w:rPr>
                <w:b w:val="0"/>
              </w:rPr>
              <w:t>Odbor 72 – 7 DS</w:t>
            </w:r>
          </w:p>
          <w:p w:rsidR="00330F76" w:rsidRDefault="00330F76" w:rsidP="00FE121F">
            <w:pPr>
              <w:spacing w:before="60" w:after="60" w:line="276" w:lineRule="auto"/>
              <w:ind w:left="29"/>
            </w:pPr>
            <w:r w:rsidRPr="001F18BD">
              <w:rPr>
                <w:b w:val="0"/>
              </w:rPr>
              <w:t>Odbor 43 –14 DS</w:t>
            </w:r>
          </w:p>
        </w:tc>
        <w:tc>
          <w:tcPr>
            <w:tcW w:w="1287" w:type="dxa"/>
            <w:shd w:val="clear" w:color="auto" w:fill="auto"/>
          </w:tcPr>
          <w:p w:rsidR="00330F76" w:rsidRDefault="00330F76" w:rsidP="00FE121F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DS</w:t>
            </w:r>
          </w:p>
        </w:tc>
        <w:tc>
          <w:tcPr>
            <w:tcW w:w="1300" w:type="dxa"/>
            <w:shd w:val="clear" w:color="auto" w:fill="auto"/>
          </w:tcPr>
          <w:p w:rsidR="00330F76" w:rsidRDefault="00330F76" w:rsidP="00FE121F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 DS</w:t>
            </w:r>
          </w:p>
        </w:tc>
        <w:tc>
          <w:tcPr>
            <w:tcW w:w="1296" w:type="dxa"/>
            <w:shd w:val="clear" w:color="auto" w:fill="auto"/>
          </w:tcPr>
          <w:p w:rsidR="00330F76" w:rsidRDefault="00330F76" w:rsidP="00FE121F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DS</w:t>
            </w:r>
          </w:p>
        </w:tc>
        <w:tc>
          <w:tcPr>
            <w:tcW w:w="1376" w:type="dxa"/>
            <w:shd w:val="clear" w:color="auto" w:fill="auto"/>
          </w:tcPr>
          <w:p w:rsidR="00330F76" w:rsidRDefault="00330F76" w:rsidP="00FE121F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DS</w:t>
            </w:r>
          </w:p>
        </w:tc>
        <w:tc>
          <w:tcPr>
            <w:tcW w:w="1260" w:type="dxa"/>
            <w:shd w:val="clear" w:color="auto" w:fill="auto"/>
          </w:tcPr>
          <w:p w:rsidR="00330F76" w:rsidRPr="00374C26" w:rsidRDefault="00330F76" w:rsidP="00FE121F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79</w:t>
            </w:r>
            <w:r w:rsidRPr="00374C26">
              <w:t xml:space="preserve"> DS</w:t>
            </w:r>
          </w:p>
          <w:p w:rsidR="00330F76" w:rsidRDefault="00330F76" w:rsidP="00FE121F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9" w:type="dxa"/>
            <w:shd w:val="clear" w:color="auto" w:fill="auto"/>
          </w:tcPr>
          <w:p w:rsidR="00330F76" w:rsidRDefault="00330F76" w:rsidP="00FE121F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88 DS</w:t>
            </w:r>
          </w:p>
        </w:tc>
      </w:tr>
    </w:tbl>
    <w:p w:rsidR="00330F76" w:rsidRDefault="00330F76" w:rsidP="00330F76"/>
    <w:p w:rsidR="00330F76" w:rsidRPr="00374C26" w:rsidRDefault="00330F76" w:rsidP="00330F76">
      <w:del w:id="22" w:author="." w:date="2016-09-22T15:29:00Z">
        <w:r w:rsidRPr="00374C26" w:rsidDel="000B18B4">
          <w:lastRenderedPageBreak/>
          <w:delText>Seznam všech datových schránek je uveden v </w:delText>
        </w:r>
        <w:r w:rsidRPr="00374C26" w:rsidDel="000B18B4">
          <w:rPr>
            <w:highlight w:val="yellow"/>
          </w:rPr>
          <w:delText>příloze P5</w:delText>
        </w:r>
        <w:r w:rsidRPr="00374C26" w:rsidDel="000B18B4">
          <w:delText xml:space="preserve"> této ZD.</w:delText>
        </w:r>
      </w:del>
    </w:p>
    <w:p w:rsidR="00330F76" w:rsidRPr="00E704EF" w:rsidRDefault="00330F76" w:rsidP="00330F76">
      <w:pPr>
        <w:pStyle w:val="Nadpis20"/>
        <w:keepLines w:val="0"/>
        <w:numPr>
          <w:ilvl w:val="2"/>
          <w:numId w:val="5"/>
        </w:numPr>
        <w:spacing w:before="240" w:after="240" w:line="276" w:lineRule="auto"/>
        <w:jc w:val="both"/>
        <w:rPr>
          <w:sz w:val="24"/>
          <w:szCs w:val="24"/>
        </w:rPr>
      </w:pPr>
      <w:bookmarkStart w:id="23" w:name="_Toc444517349"/>
      <w:bookmarkStart w:id="24" w:name="_Toc447701862"/>
      <w:r w:rsidRPr="00E704EF">
        <w:rPr>
          <w:sz w:val="24"/>
          <w:szCs w:val="24"/>
        </w:rPr>
        <w:t>Počet podatelen</w:t>
      </w:r>
      <w:bookmarkEnd w:id="23"/>
      <w:bookmarkEnd w:id="24"/>
    </w:p>
    <w:p w:rsidR="00330F76" w:rsidRPr="00374C26" w:rsidRDefault="00330F76" w:rsidP="00330F76">
      <w:pPr>
        <w:spacing w:before="60" w:after="60" w:line="276" w:lineRule="auto"/>
      </w:pPr>
      <w:r>
        <w:t xml:space="preserve">Resort </w:t>
      </w:r>
      <w:r w:rsidRPr="00374C26">
        <w:t xml:space="preserve">MPSV dnes disponuje s následujícím počtem </w:t>
      </w:r>
      <w:r>
        <w:t>podatelen:</w:t>
      </w:r>
    </w:p>
    <w:tbl>
      <w:tblPr>
        <w:tblStyle w:val="Tabulkasmkou4zvraznn11"/>
        <w:tblW w:w="0" w:type="auto"/>
        <w:tblLook w:val="04A0" w:firstRow="1" w:lastRow="0" w:firstColumn="1" w:lastColumn="0" w:noHBand="0" w:noVBand="1"/>
      </w:tblPr>
      <w:tblGrid>
        <w:gridCol w:w="1361"/>
        <w:gridCol w:w="1347"/>
        <w:gridCol w:w="1348"/>
        <w:gridCol w:w="1346"/>
        <w:gridCol w:w="1346"/>
        <w:gridCol w:w="1348"/>
        <w:gridCol w:w="1116"/>
      </w:tblGrid>
      <w:tr w:rsidR="00330F76" w:rsidTr="00FE12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1" w:type="dxa"/>
          </w:tcPr>
          <w:p w:rsidR="00330F76" w:rsidRDefault="00330F76" w:rsidP="00FE121F">
            <w:pPr>
              <w:spacing w:before="60" w:after="60" w:line="276" w:lineRule="auto"/>
              <w:jc w:val="center"/>
            </w:pPr>
            <w:r>
              <w:t>MPSV</w:t>
            </w:r>
          </w:p>
        </w:tc>
        <w:tc>
          <w:tcPr>
            <w:tcW w:w="1347" w:type="dxa"/>
          </w:tcPr>
          <w:p w:rsidR="00330F76" w:rsidRDefault="00330F76" w:rsidP="00FE121F">
            <w:pPr>
              <w:spacing w:before="60"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FDV</w:t>
            </w:r>
          </w:p>
        </w:tc>
        <w:tc>
          <w:tcPr>
            <w:tcW w:w="1348" w:type="dxa"/>
          </w:tcPr>
          <w:p w:rsidR="00330F76" w:rsidRDefault="00330F76" w:rsidP="00FE121F">
            <w:pPr>
              <w:spacing w:before="60"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SÚIP</w:t>
            </w:r>
          </w:p>
        </w:tc>
        <w:tc>
          <w:tcPr>
            <w:tcW w:w="1346" w:type="dxa"/>
          </w:tcPr>
          <w:p w:rsidR="00330F76" w:rsidRDefault="00330F76" w:rsidP="00FE121F">
            <w:pPr>
              <w:spacing w:before="60"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TIČR</w:t>
            </w:r>
          </w:p>
        </w:tc>
        <w:tc>
          <w:tcPr>
            <w:tcW w:w="1346" w:type="dxa"/>
          </w:tcPr>
          <w:p w:rsidR="00330F76" w:rsidRDefault="00330F76" w:rsidP="00FE121F">
            <w:pPr>
              <w:spacing w:before="60"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ÚMPOD</w:t>
            </w:r>
          </w:p>
        </w:tc>
        <w:tc>
          <w:tcPr>
            <w:tcW w:w="1348" w:type="dxa"/>
          </w:tcPr>
          <w:p w:rsidR="00330F76" w:rsidRDefault="00330F76" w:rsidP="00FE121F">
            <w:pPr>
              <w:spacing w:before="60"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ÚP</w:t>
            </w:r>
          </w:p>
        </w:tc>
        <w:tc>
          <w:tcPr>
            <w:tcW w:w="964" w:type="dxa"/>
          </w:tcPr>
          <w:p w:rsidR="00330F76" w:rsidRDefault="00330F76" w:rsidP="00FE121F">
            <w:pPr>
              <w:spacing w:before="60"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ČSSZ</w:t>
            </w:r>
          </w:p>
        </w:tc>
      </w:tr>
      <w:tr w:rsidR="00330F76" w:rsidTr="00FE12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1" w:type="dxa"/>
            <w:shd w:val="clear" w:color="auto" w:fill="auto"/>
          </w:tcPr>
          <w:p w:rsidR="00330F76" w:rsidRPr="001F18BD" w:rsidRDefault="00330F76" w:rsidP="00FE121F">
            <w:pPr>
              <w:spacing w:before="60" w:after="60" w:line="276" w:lineRule="auto"/>
              <w:ind w:left="29"/>
              <w:rPr>
                <w:b w:val="0"/>
              </w:rPr>
            </w:pPr>
            <w:r>
              <w:rPr>
                <w:b w:val="0"/>
              </w:rPr>
              <w:t xml:space="preserve">MPSV - </w:t>
            </w:r>
            <w:r w:rsidRPr="001F18BD">
              <w:rPr>
                <w:b w:val="0"/>
              </w:rPr>
              <w:t xml:space="preserve">1 </w:t>
            </w:r>
            <w:r>
              <w:rPr>
                <w:b w:val="0"/>
              </w:rPr>
              <w:t>podatelna</w:t>
            </w:r>
          </w:p>
          <w:p w:rsidR="00330F76" w:rsidRDefault="00330F76" w:rsidP="00FE121F">
            <w:pPr>
              <w:spacing w:before="60" w:after="60" w:line="276" w:lineRule="auto"/>
              <w:ind w:left="29"/>
            </w:pPr>
            <w:r>
              <w:rPr>
                <w:b w:val="0"/>
              </w:rPr>
              <w:t>Odbor 43 –14 podatelen</w:t>
            </w:r>
          </w:p>
        </w:tc>
        <w:tc>
          <w:tcPr>
            <w:tcW w:w="1347" w:type="dxa"/>
            <w:shd w:val="clear" w:color="auto" w:fill="auto"/>
          </w:tcPr>
          <w:p w:rsidR="00330F76" w:rsidRDefault="00330F76" w:rsidP="00FE121F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podatelna</w:t>
            </w:r>
          </w:p>
        </w:tc>
        <w:tc>
          <w:tcPr>
            <w:tcW w:w="1348" w:type="dxa"/>
            <w:shd w:val="clear" w:color="auto" w:fill="auto"/>
          </w:tcPr>
          <w:p w:rsidR="00330F76" w:rsidRDefault="00330F76" w:rsidP="00FE121F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 podatelen</w:t>
            </w:r>
          </w:p>
        </w:tc>
        <w:tc>
          <w:tcPr>
            <w:tcW w:w="1346" w:type="dxa"/>
            <w:shd w:val="clear" w:color="auto" w:fill="auto"/>
          </w:tcPr>
          <w:p w:rsidR="00330F76" w:rsidRDefault="00330F76" w:rsidP="00FE121F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podatelna</w:t>
            </w:r>
          </w:p>
        </w:tc>
        <w:tc>
          <w:tcPr>
            <w:tcW w:w="1346" w:type="dxa"/>
            <w:shd w:val="clear" w:color="auto" w:fill="auto"/>
          </w:tcPr>
          <w:p w:rsidR="00330F76" w:rsidRDefault="00330F76" w:rsidP="00FE121F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podatelna</w:t>
            </w:r>
          </w:p>
          <w:p w:rsidR="00330F76" w:rsidRDefault="00330F76" w:rsidP="00FE121F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48" w:type="dxa"/>
            <w:shd w:val="clear" w:color="auto" w:fill="auto"/>
          </w:tcPr>
          <w:p w:rsidR="00330F76" w:rsidRDefault="00330F76" w:rsidP="00FE121F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457 podatelen a 87 spisových uzlů </w:t>
            </w:r>
          </w:p>
        </w:tc>
        <w:tc>
          <w:tcPr>
            <w:tcW w:w="964" w:type="dxa"/>
            <w:shd w:val="clear" w:color="auto" w:fill="auto"/>
          </w:tcPr>
          <w:p w:rsidR="00330F76" w:rsidRDefault="00330F76" w:rsidP="00FE121F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93 podatelen</w:t>
            </w:r>
          </w:p>
        </w:tc>
      </w:tr>
    </w:tbl>
    <w:p w:rsidR="00330F76" w:rsidRDefault="00330F76" w:rsidP="00330F76"/>
    <w:p w:rsidR="00330F76" w:rsidRPr="00374C26" w:rsidRDefault="00330F76" w:rsidP="00330F76">
      <w:del w:id="25" w:author="." w:date="2016-09-22T15:29:00Z">
        <w:r w:rsidRPr="00374C26" w:rsidDel="000B18B4">
          <w:delText xml:space="preserve">Seznam všech adres podatelen je uveden </w:delText>
        </w:r>
        <w:r w:rsidRPr="00374C26" w:rsidDel="000B18B4">
          <w:rPr>
            <w:highlight w:val="yellow"/>
          </w:rPr>
          <w:delText>v příloze P5</w:delText>
        </w:r>
        <w:r w:rsidRPr="00374C26" w:rsidDel="000B18B4">
          <w:delText xml:space="preserve"> této ZD.</w:delText>
        </w:r>
      </w:del>
      <w:bookmarkStart w:id="26" w:name="_GoBack"/>
      <w:bookmarkEnd w:id="26"/>
    </w:p>
    <w:p w:rsidR="00330F76" w:rsidRPr="00E704EF" w:rsidRDefault="00330F76" w:rsidP="00330F76">
      <w:pPr>
        <w:pStyle w:val="Nadpis20"/>
        <w:keepLines w:val="0"/>
        <w:numPr>
          <w:ilvl w:val="2"/>
          <w:numId w:val="5"/>
        </w:numPr>
        <w:spacing w:before="240" w:after="240" w:line="276" w:lineRule="auto"/>
        <w:jc w:val="both"/>
        <w:rPr>
          <w:sz w:val="24"/>
          <w:szCs w:val="24"/>
        </w:rPr>
      </w:pPr>
      <w:bookmarkStart w:id="27" w:name="_Toc444517350"/>
      <w:bookmarkStart w:id="28" w:name="_Toc447701863"/>
      <w:r w:rsidRPr="00E704EF">
        <w:rPr>
          <w:sz w:val="24"/>
          <w:szCs w:val="24"/>
        </w:rPr>
        <w:t>Počet a základní informace o spisovnách</w:t>
      </w:r>
      <w:bookmarkEnd w:id="27"/>
      <w:bookmarkEnd w:id="28"/>
    </w:p>
    <w:p w:rsidR="00330F76" w:rsidRPr="00374C26" w:rsidRDefault="00330F76" w:rsidP="00330F76">
      <w:pPr>
        <w:pStyle w:val="Odstavecseseznamem"/>
        <w:numPr>
          <w:ilvl w:val="0"/>
          <w:numId w:val="7"/>
        </w:numPr>
        <w:spacing w:before="60" w:after="60" w:line="276" w:lineRule="auto"/>
        <w:contextualSpacing w:val="0"/>
      </w:pPr>
      <w:r w:rsidRPr="00374C26">
        <w:t xml:space="preserve">Centrální MPSV – 1, </w:t>
      </w:r>
    </w:p>
    <w:p w:rsidR="00330F76" w:rsidRPr="00374C26" w:rsidRDefault="00330F76" w:rsidP="00330F76">
      <w:pPr>
        <w:pStyle w:val="Odstavecseseznamem"/>
        <w:numPr>
          <w:ilvl w:val="0"/>
          <w:numId w:val="7"/>
        </w:numPr>
        <w:spacing w:before="60" w:after="60" w:line="276" w:lineRule="auto"/>
        <w:contextualSpacing w:val="0"/>
      </w:pPr>
      <w:r w:rsidRPr="00374C26">
        <w:t>Specializované – 4 (utajované dokumenty, účetnictví, výzkum, civilní služba)</w:t>
      </w:r>
      <w:r>
        <w:t>,</w:t>
      </w:r>
    </w:p>
    <w:p w:rsidR="00330F76" w:rsidRPr="00374C26" w:rsidRDefault="00330F76" w:rsidP="00330F76">
      <w:pPr>
        <w:pStyle w:val="Odstavecseseznamem"/>
        <w:numPr>
          <w:ilvl w:val="0"/>
          <w:numId w:val="7"/>
        </w:numPr>
        <w:spacing w:before="60" w:after="60" w:line="276" w:lineRule="auto"/>
        <w:contextualSpacing w:val="0"/>
      </w:pPr>
      <w:r w:rsidRPr="00374C26">
        <w:t>Správní archiv – 1</w:t>
      </w:r>
      <w:r>
        <w:t>,</w:t>
      </w:r>
    </w:p>
    <w:p w:rsidR="00330F76" w:rsidRPr="00374C26" w:rsidRDefault="00330F76" w:rsidP="00330F76">
      <w:pPr>
        <w:pStyle w:val="Odstavecseseznamem"/>
        <w:numPr>
          <w:ilvl w:val="0"/>
          <w:numId w:val="7"/>
        </w:numPr>
        <w:spacing w:before="60" w:after="60" w:line="276" w:lineRule="auto"/>
        <w:contextualSpacing w:val="0"/>
      </w:pPr>
      <w:r w:rsidRPr="00374C26">
        <w:t>Archiv smluv – 1 detašované pracoviště správního archivu – Karlovo nám. – 1 (zde se ukládá civilní služba)</w:t>
      </w:r>
      <w:r>
        <w:t>,</w:t>
      </w:r>
    </w:p>
    <w:p w:rsidR="00330F76" w:rsidRPr="00374C26" w:rsidRDefault="00330F76" w:rsidP="00330F76">
      <w:pPr>
        <w:pStyle w:val="Odstavecseseznamem"/>
        <w:numPr>
          <w:ilvl w:val="0"/>
          <w:numId w:val="7"/>
        </w:numPr>
        <w:spacing w:before="60" w:after="60" w:line="276" w:lineRule="auto"/>
        <w:contextualSpacing w:val="0"/>
      </w:pPr>
      <w:r w:rsidRPr="00374C26">
        <w:t>Dále je elektronické úložiště v systému spis</w:t>
      </w:r>
      <w:r>
        <w:t>ové</w:t>
      </w:r>
      <w:r w:rsidRPr="00374C26">
        <w:t xml:space="preserve"> služby Athena.</w:t>
      </w:r>
    </w:p>
    <w:p w:rsidR="00330F76" w:rsidRDefault="00330F76" w:rsidP="00330F76">
      <w:pPr>
        <w:pStyle w:val="Odstavecseseznamem"/>
        <w:numPr>
          <w:ilvl w:val="0"/>
          <w:numId w:val="7"/>
        </w:numPr>
        <w:spacing w:before="60" w:after="60" w:line="276" w:lineRule="auto"/>
        <w:contextualSpacing w:val="0"/>
      </w:pPr>
      <w:r w:rsidRPr="00374C26">
        <w:t>Pro ukládání některých dokumentů se využívá soukromá spisovna mimo MPSV (např. do</w:t>
      </w:r>
      <w:r>
        <w:t>kumenty ze spisové rozluky, ESF</w:t>
      </w:r>
    </w:p>
    <w:p w:rsidR="00330F76" w:rsidRDefault="00330F76" w:rsidP="00330F76">
      <w:pPr>
        <w:pStyle w:val="Odstavecseseznamem"/>
        <w:numPr>
          <w:ilvl w:val="0"/>
          <w:numId w:val="7"/>
        </w:numPr>
        <w:spacing w:before="60" w:after="60" w:line="276" w:lineRule="auto"/>
        <w:contextualSpacing w:val="0"/>
      </w:pPr>
      <w:r w:rsidRPr="00BE1C76">
        <w:t>ÚP – 150 spisoven</w:t>
      </w:r>
      <w:r>
        <w:t xml:space="preserve"> po celé České republice</w:t>
      </w:r>
    </w:p>
    <w:p w:rsidR="00330F76" w:rsidRDefault="00330F76" w:rsidP="00330F76">
      <w:pPr>
        <w:pStyle w:val="Odstavecseseznamem"/>
        <w:numPr>
          <w:ilvl w:val="0"/>
          <w:numId w:val="7"/>
        </w:numPr>
        <w:spacing w:before="60" w:after="60" w:line="276" w:lineRule="auto"/>
        <w:contextualSpacing w:val="0"/>
      </w:pPr>
      <w:r>
        <w:t>FDV – 1 spisovna</w:t>
      </w:r>
    </w:p>
    <w:p w:rsidR="00330F76" w:rsidRDefault="00330F76" w:rsidP="00330F76">
      <w:pPr>
        <w:pStyle w:val="Odstavecseseznamem"/>
        <w:numPr>
          <w:ilvl w:val="0"/>
          <w:numId w:val="7"/>
        </w:numPr>
        <w:spacing w:before="60" w:after="60" w:line="276" w:lineRule="auto"/>
        <w:contextualSpacing w:val="0"/>
      </w:pPr>
      <w:r>
        <w:t>TIČR – 1 spisovna</w:t>
      </w:r>
    </w:p>
    <w:p w:rsidR="00330F76" w:rsidRDefault="00330F76" w:rsidP="00330F76">
      <w:pPr>
        <w:pStyle w:val="Odstavecseseznamem"/>
        <w:numPr>
          <w:ilvl w:val="0"/>
          <w:numId w:val="7"/>
        </w:numPr>
        <w:spacing w:before="60" w:after="60" w:line="276" w:lineRule="auto"/>
        <w:contextualSpacing w:val="0"/>
      </w:pPr>
      <w:r>
        <w:t>ÚMPOD – 1 spisovna</w:t>
      </w:r>
    </w:p>
    <w:p w:rsidR="00330F76" w:rsidRDefault="00330F76" w:rsidP="00330F76">
      <w:pPr>
        <w:pStyle w:val="Odstavecseseznamem"/>
        <w:numPr>
          <w:ilvl w:val="0"/>
          <w:numId w:val="7"/>
        </w:numPr>
        <w:spacing w:before="60" w:after="60" w:line="276" w:lineRule="auto"/>
        <w:contextualSpacing w:val="0"/>
      </w:pPr>
      <w:r>
        <w:t>SÚIP – 9 spisoven</w:t>
      </w:r>
    </w:p>
    <w:p w:rsidR="00330F76" w:rsidRPr="00BE1C76" w:rsidRDefault="00330F76" w:rsidP="00330F76">
      <w:pPr>
        <w:pStyle w:val="Odstavecseseznamem"/>
        <w:numPr>
          <w:ilvl w:val="0"/>
          <w:numId w:val="7"/>
        </w:numPr>
        <w:spacing w:before="60" w:after="60" w:line="276" w:lineRule="auto"/>
        <w:contextualSpacing w:val="0"/>
      </w:pPr>
      <w:r>
        <w:t>ČSSZ – 93 spisoven</w:t>
      </w:r>
    </w:p>
    <w:p w:rsidR="00330F76" w:rsidRDefault="00330F76" w:rsidP="00330F76"/>
    <w:p w:rsidR="00330F76" w:rsidRPr="0021599B" w:rsidRDefault="00330F76" w:rsidP="00330F76">
      <w:pPr>
        <w:pStyle w:val="StylNadpis1LatinkaZkladntextTun"/>
        <w:rPr>
          <w:color w:val="auto"/>
        </w:rPr>
      </w:pPr>
      <w:bookmarkStart w:id="29" w:name="_Toc430680832"/>
      <w:bookmarkStart w:id="30" w:name="_Toc444517351"/>
      <w:bookmarkStart w:id="31" w:name="_Toc447701864"/>
      <w:bookmarkStart w:id="32" w:name="_Toc323217660"/>
      <w:bookmarkStart w:id="33" w:name="_Toc323217677"/>
      <w:r w:rsidRPr="0021599B">
        <w:rPr>
          <w:color w:val="auto"/>
        </w:rPr>
        <w:lastRenderedPageBreak/>
        <w:t>Seznam lokalit a DS MPSV</w:t>
      </w:r>
      <w:bookmarkEnd w:id="29"/>
      <w:bookmarkEnd w:id="30"/>
      <w:bookmarkEnd w:id="31"/>
    </w:p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Ministerstvo práce a sociálních věcí (MPSV)</w:t>
      </w:r>
    </w:p>
    <w:p w:rsidR="00330F76" w:rsidRPr="00D6674F" w:rsidRDefault="00330F76" w:rsidP="00330F76">
      <w:pPr>
        <w:pStyle w:val="Odstavecseseznamem"/>
      </w:pPr>
      <w:r w:rsidRPr="00D6674F">
        <w:t>DS:sc9aavg</w:t>
      </w:r>
    </w:p>
    <w:p w:rsidR="00330F76" w:rsidRPr="00D6674F" w:rsidRDefault="00330F76" w:rsidP="00330F76">
      <w:pPr>
        <w:pStyle w:val="Odstavecseseznamem"/>
      </w:pPr>
      <w:r w:rsidRPr="00D6674F">
        <w:t>Na Poříčním právu 1, Praha 2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Odbor posudkové služby v Brně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DS:9yvd4jr</w:t>
      </w:r>
    </w:p>
    <w:p w:rsidR="00330F76" w:rsidRPr="00D6674F" w:rsidRDefault="00330F76" w:rsidP="00330F76">
      <w:pPr>
        <w:pStyle w:val="Odstavecseseznamem"/>
      </w:pPr>
      <w:r w:rsidRPr="00D6674F">
        <w:t>P.O.BOX 50 Cejl 62; Brno 65650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Odbor posudkové služby v Českých Budějovicích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DS:knhd3na</w:t>
      </w:r>
    </w:p>
    <w:p w:rsidR="00330F76" w:rsidRPr="00D6674F" w:rsidRDefault="00330F76" w:rsidP="00330F76">
      <w:pPr>
        <w:pStyle w:val="Odstavecseseznamem"/>
      </w:pPr>
      <w:r w:rsidRPr="00D6674F">
        <w:t>P.O. BOX 104, Klavíkova 7/ 7; České Budějovice 37021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Odbor posudkové služby v Hradci Králové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DS:6trd4ic</w:t>
      </w:r>
    </w:p>
    <w:p w:rsidR="00330F76" w:rsidRPr="00D6674F" w:rsidRDefault="00330F76" w:rsidP="00330F76">
      <w:pPr>
        <w:pStyle w:val="Odstavecseseznamem"/>
      </w:pPr>
      <w:r w:rsidRPr="00D6674F">
        <w:t>Wonkova 1142/ 1; Hradec Králové 50002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Odbor posudkové služby v Ostravě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DS:ir6d4kk</w:t>
      </w:r>
    </w:p>
    <w:p w:rsidR="00330F76" w:rsidRPr="00D6674F" w:rsidRDefault="00330F76" w:rsidP="00330F76">
      <w:pPr>
        <w:pStyle w:val="Odstavecseseznamem"/>
      </w:pPr>
      <w:r w:rsidRPr="00D6674F">
        <w:t>Smetanovo náměstí 979/ 2; Ostrava 70200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Odbor posudkové služby v Plzni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DS:2jsd4ri</w:t>
      </w:r>
    </w:p>
    <w:p w:rsidR="00330F76" w:rsidRPr="00D6674F" w:rsidRDefault="00330F76" w:rsidP="00330F76">
      <w:pPr>
        <w:pStyle w:val="Odstavecseseznamem"/>
      </w:pPr>
      <w:r w:rsidRPr="00D6674F">
        <w:t>Kollárova 4/ 4; Plzeň 30121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Odbor posudkové služby v Praze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DS:8v2d4ta</w:t>
      </w:r>
    </w:p>
    <w:p w:rsidR="00330F76" w:rsidRPr="00D6674F" w:rsidRDefault="00330F76" w:rsidP="00330F76">
      <w:pPr>
        <w:pStyle w:val="Odstavecseseznamem"/>
      </w:pPr>
      <w:r w:rsidRPr="00D6674F">
        <w:t>Podskalská 1290/ 19; Praha 12800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Odbor posudkové služby v Ústí nad Labem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DS:y7kd4jv</w:t>
      </w:r>
    </w:p>
    <w:p w:rsidR="00330F76" w:rsidRPr="00D6674F" w:rsidRDefault="00330F76" w:rsidP="00330F76">
      <w:pPr>
        <w:pStyle w:val="Odstavecseseznamem"/>
      </w:pPr>
      <w:r w:rsidRPr="00D6674F">
        <w:t>Masarykova 633/ 318; Ústí nad Labem 40001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Referát odvolání a správní agendy Jihočeský kraj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DS:qj7bnax</w:t>
      </w:r>
    </w:p>
    <w:p w:rsidR="00330F76" w:rsidRPr="00D6674F" w:rsidRDefault="00330F76" w:rsidP="00330F76">
      <w:pPr>
        <w:pStyle w:val="Odstavecseseznamem"/>
      </w:pPr>
      <w:r w:rsidRPr="00D6674F">
        <w:t>B. Němcové 49/ 3; České Budějovice 37001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Referát odvolání a správní agendy Jihomoravský kraj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DS:bxpbm6b</w:t>
      </w:r>
    </w:p>
    <w:p w:rsidR="00330F76" w:rsidRPr="00D6674F" w:rsidRDefault="00330F76" w:rsidP="00330F76">
      <w:pPr>
        <w:pStyle w:val="Odstavecseseznamem"/>
      </w:pPr>
      <w:r w:rsidRPr="00D6674F">
        <w:t>Cejl 478/ 10; Brno 60200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Referát odvolání a správní agendy Karlovarský kraj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DS:ypdbm7f</w:t>
      </w:r>
    </w:p>
    <w:p w:rsidR="00330F76" w:rsidRPr="00D6674F" w:rsidRDefault="00330F76" w:rsidP="00330F76">
      <w:pPr>
        <w:pStyle w:val="Odstavecseseznamem"/>
      </w:pPr>
      <w:r w:rsidRPr="00D6674F">
        <w:t>Závodní 357/ 90; Karlovy Vary 36006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Referát odvolání a správní agendy kraj Vysočina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DS:ix2bnbf</w:t>
      </w:r>
    </w:p>
    <w:p w:rsidR="00330F76" w:rsidRPr="00D6674F" w:rsidRDefault="00330F76" w:rsidP="00330F76">
      <w:pPr>
        <w:pStyle w:val="Odstavecseseznamem"/>
      </w:pPr>
      <w:r w:rsidRPr="00D6674F">
        <w:t>Tolstého 1914/ 15; Jihlava 58601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Referát odvolání a správní agendy Královéhradecký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DS:96rbnam</w:t>
      </w:r>
    </w:p>
    <w:p w:rsidR="00330F76" w:rsidRPr="00D6674F" w:rsidRDefault="00330F76" w:rsidP="00330F76">
      <w:pPr>
        <w:pStyle w:val="Odstavecseseznamem"/>
      </w:pPr>
      <w:r w:rsidRPr="00D6674F">
        <w:t>Wonkova 1142/ 1; Hradec Králové 50002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Referát odvolání a správní agendy Liberecký kraj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DS:f7nbmx6</w:t>
      </w:r>
    </w:p>
    <w:p w:rsidR="00330F76" w:rsidRPr="00D6674F" w:rsidRDefault="00330F76" w:rsidP="00330F76">
      <w:pPr>
        <w:pStyle w:val="Odstavecseseznamem"/>
      </w:pPr>
      <w:r w:rsidRPr="00D6674F">
        <w:t>nám. Dr. E. Beneše 585/ 26; Liberec 46001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Referát odvolání a správní agendy Moravskoslezský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DS:kqybm68</w:t>
      </w:r>
    </w:p>
    <w:p w:rsidR="00330F76" w:rsidRPr="00D6674F" w:rsidRDefault="00330F76" w:rsidP="00330F76">
      <w:pPr>
        <w:pStyle w:val="Odstavecseseznamem"/>
      </w:pPr>
      <w:r w:rsidRPr="00D6674F">
        <w:t>Hrabákova 1861/ 1; Ostrava 70200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Referát odvolání a správní agendy Olomoucký kraj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DS:zr8bmxx</w:t>
      </w:r>
    </w:p>
    <w:p w:rsidR="00330F76" w:rsidRPr="00D6674F" w:rsidRDefault="00330F76" w:rsidP="00330F76">
      <w:pPr>
        <w:pStyle w:val="Odstavecseseznamem"/>
      </w:pPr>
      <w:r w:rsidRPr="00D6674F">
        <w:t>tř. Kosmonautů 989/ 8; Olomouc 77900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Referát odvolání a správní agendy Pardubický kraj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DS:qyxbmx2</w:t>
      </w:r>
    </w:p>
    <w:p w:rsidR="00330F76" w:rsidRPr="00D6674F" w:rsidRDefault="00330F76" w:rsidP="00330F76">
      <w:pPr>
        <w:pStyle w:val="Odstavecseseznamem"/>
      </w:pPr>
      <w:r w:rsidRPr="00D6674F">
        <w:t>Komenského náměstí 120; Pardubice 53002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Referát odvolání a správní agendy Plzeňský kraj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DS:zdgbnar</w:t>
      </w:r>
    </w:p>
    <w:p w:rsidR="00330F76" w:rsidRPr="00D6674F" w:rsidRDefault="00330F76" w:rsidP="00330F76">
      <w:pPr>
        <w:pStyle w:val="Odstavecseseznamem"/>
      </w:pPr>
      <w:r w:rsidRPr="00D6674F">
        <w:t>Kollárova 942/ 4; Plzeň 30100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Referát odvolání a správní agendy Praha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DS:xzabm44</w:t>
      </w:r>
    </w:p>
    <w:p w:rsidR="00330F76" w:rsidRPr="00D6674F" w:rsidRDefault="00330F76" w:rsidP="00330F76">
      <w:pPr>
        <w:pStyle w:val="Odstavecseseznamem"/>
      </w:pPr>
      <w:r w:rsidRPr="00D6674F">
        <w:t>Kartouzská 200/ 4; Praha 15000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Referát odvolání a správní agendy Středočeský kraj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DS:hjubm5t</w:t>
      </w:r>
    </w:p>
    <w:p w:rsidR="00330F76" w:rsidRPr="00D6674F" w:rsidRDefault="00330F76" w:rsidP="00330F76">
      <w:pPr>
        <w:pStyle w:val="Odstavecseseznamem"/>
      </w:pPr>
      <w:r w:rsidRPr="00D6674F">
        <w:t>Kartouzská 200/ 4; Praha 15000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Referát odvolání a správní agendy Ústecký kraj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DS:26ebm5h</w:t>
      </w:r>
    </w:p>
    <w:p w:rsidR="00330F76" w:rsidRPr="00D6674F" w:rsidRDefault="00330F76" w:rsidP="00330F76">
      <w:pPr>
        <w:pStyle w:val="Odstavecseseznamem"/>
      </w:pPr>
      <w:r w:rsidRPr="00D6674F">
        <w:t>Velká hradební 3118/ 48; Ústí nad Labem 40001</w:t>
      </w:r>
    </w:p>
    <w:p w:rsidR="00330F76" w:rsidRPr="00D6674F" w:rsidRDefault="00330F76" w:rsidP="00330F76"/>
    <w:p w:rsidR="00330F76" w:rsidRPr="00D6674F" w:rsidRDefault="00330F76" w:rsidP="00330F76">
      <w:pPr>
        <w:pStyle w:val="Odstavecseseznamem"/>
        <w:numPr>
          <w:ilvl w:val="0"/>
          <w:numId w:val="12"/>
        </w:numPr>
        <w:contextualSpacing w:val="0"/>
      </w:pPr>
      <w:r w:rsidRPr="00D6674F">
        <w:t>Referát odvolání a správní agendy Zlínský kraj (Ministerstvo práce a sociálních věcí)</w:t>
      </w:r>
    </w:p>
    <w:p w:rsidR="00330F76" w:rsidRPr="00D6674F" w:rsidRDefault="00330F76" w:rsidP="00330F76">
      <w:pPr>
        <w:pStyle w:val="Odstavecseseznamem"/>
      </w:pPr>
      <w:r w:rsidRPr="00D6674F">
        <w:t>DS:vh9bm64</w:t>
      </w:r>
    </w:p>
    <w:p w:rsidR="00330F76" w:rsidRPr="00D6674F" w:rsidRDefault="00330F76" w:rsidP="00330F76">
      <w:pPr>
        <w:pStyle w:val="Odstavecseseznamem"/>
      </w:pPr>
      <w:r w:rsidRPr="00D6674F">
        <w:t>třída Tomáše Bati 3792; Zlín 76001</w:t>
      </w:r>
    </w:p>
    <w:p w:rsidR="00330F76" w:rsidRPr="00D6674F" w:rsidRDefault="00330F76" w:rsidP="00330F76"/>
    <w:p w:rsidR="00330F76" w:rsidRPr="0021599B" w:rsidRDefault="00330F76" w:rsidP="00330F76">
      <w:pPr>
        <w:pStyle w:val="StylNadpis1LatinkaZkladntextTun"/>
        <w:rPr>
          <w:color w:val="auto"/>
        </w:rPr>
      </w:pPr>
      <w:bookmarkStart w:id="34" w:name="_Toc430680833"/>
      <w:bookmarkStart w:id="35" w:name="_Toc444517352"/>
      <w:bookmarkStart w:id="36" w:name="_Toc447701865"/>
      <w:bookmarkEnd w:id="32"/>
      <w:bookmarkEnd w:id="33"/>
      <w:r w:rsidRPr="0021599B">
        <w:rPr>
          <w:color w:val="auto"/>
        </w:rPr>
        <w:lastRenderedPageBreak/>
        <w:t>Seznam lokalit a DS FDV</w:t>
      </w:r>
      <w:bookmarkEnd w:id="34"/>
      <w:bookmarkEnd w:id="35"/>
      <w:bookmarkEnd w:id="36"/>
    </w:p>
    <w:p w:rsidR="00330F76" w:rsidRPr="00D6674F" w:rsidRDefault="00330F76" w:rsidP="00330F76">
      <w:pPr>
        <w:pStyle w:val="Odstavecseseznamem"/>
        <w:numPr>
          <w:ilvl w:val="0"/>
          <w:numId w:val="13"/>
        </w:numPr>
        <w:contextualSpacing w:val="0"/>
      </w:pPr>
      <w:r>
        <w:t>Fond dalšího vzdělávání (</w:t>
      </w:r>
      <w:r w:rsidRPr="00AE75A2">
        <w:t>FDV</w:t>
      </w:r>
      <w:r>
        <w:t>)</w:t>
      </w:r>
      <w:r w:rsidRPr="00AE75A2">
        <w:t xml:space="preserve">, </w:t>
      </w:r>
    </w:p>
    <w:p w:rsidR="00330F76" w:rsidRDefault="00330F76" w:rsidP="00330F76">
      <w:pPr>
        <w:pStyle w:val="Odstavecseseznamem"/>
      </w:pPr>
      <w:r w:rsidRPr="00AE75A2">
        <w:t>Na Maninách 876/7, Praha 7</w:t>
      </w:r>
    </w:p>
    <w:p w:rsidR="00330F76" w:rsidRPr="00D6674F" w:rsidRDefault="00330F76" w:rsidP="00330F76">
      <w:pPr>
        <w:pStyle w:val="Odstavecseseznamem"/>
      </w:pPr>
      <w:r w:rsidRPr="00D6674F">
        <w:t>DS:</w:t>
      </w:r>
      <w:r w:rsidRPr="00AE75A2">
        <w:t xml:space="preserve"> hxu5e9c</w:t>
      </w:r>
    </w:p>
    <w:p w:rsidR="00330F76" w:rsidRDefault="00330F76" w:rsidP="00330F76">
      <w:pPr>
        <w:rPr>
          <w:lang w:eastAsia="hi-IN" w:bidi="hi-IN"/>
        </w:rPr>
      </w:pPr>
    </w:p>
    <w:p w:rsidR="00330F76" w:rsidRPr="0021599B" w:rsidRDefault="00330F76" w:rsidP="00330F76">
      <w:pPr>
        <w:pStyle w:val="StylNadpis1LatinkaZkladntextTun"/>
        <w:rPr>
          <w:color w:val="auto"/>
        </w:rPr>
      </w:pPr>
      <w:bookmarkStart w:id="37" w:name="_Toc430680834"/>
      <w:bookmarkStart w:id="38" w:name="_Toc444517353"/>
      <w:bookmarkStart w:id="39" w:name="_Toc447701866"/>
      <w:r w:rsidRPr="0021599B">
        <w:rPr>
          <w:color w:val="auto"/>
        </w:rPr>
        <w:lastRenderedPageBreak/>
        <w:t>Seznam lokalit a DS SÚIP</w:t>
      </w:r>
      <w:bookmarkEnd w:id="37"/>
      <w:bookmarkEnd w:id="38"/>
      <w:bookmarkEnd w:id="39"/>
    </w:p>
    <w:p w:rsidR="00330F76" w:rsidRDefault="00330F76" w:rsidP="00330F76">
      <w:pPr>
        <w:pStyle w:val="Odstavecseseznamem"/>
        <w:numPr>
          <w:ilvl w:val="0"/>
          <w:numId w:val="14"/>
        </w:numPr>
        <w:contextualSpacing w:val="0"/>
      </w:pPr>
      <w:r>
        <w:t>Kolářská 451/13</w:t>
      </w:r>
    </w:p>
    <w:p w:rsidR="00330F76" w:rsidRDefault="00330F76" w:rsidP="00330F76">
      <w:pPr>
        <w:pStyle w:val="Odstavecseseznamem"/>
        <w:contextualSpacing w:val="0"/>
      </w:pPr>
      <w:r>
        <w:t>746 01 Opava</w:t>
      </w:r>
    </w:p>
    <w:p w:rsidR="00330F76" w:rsidRDefault="00330F76" w:rsidP="00330F76">
      <w:pPr>
        <w:pStyle w:val="Odstavecseseznamem"/>
        <w:contextualSpacing w:val="0"/>
      </w:pPr>
      <w:r>
        <w:t>tel.: +420 950 179 101</w:t>
      </w:r>
    </w:p>
    <w:p w:rsidR="00330F76" w:rsidRDefault="00330F76" w:rsidP="00330F76">
      <w:pPr>
        <w:pStyle w:val="Odstavecseseznamem"/>
        <w:contextualSpacing w:val="0"/>
      </w:pPr>
      <w:r>
        <w:t>fax: +420 553 626 672</w:t>
      </w:r>
    </w:p>
    <w:p w:rsidR="00330F76" w:rsidRDefault="00330F76" w:rsidP="00330F76">
      <w:pPr>
        <w:pStyle w:val="Odstavecseseznamem"/>
        <w:contextualSpacing w:val="0"/>
      </w:pPr>
      <w:r>
        <w:t>e-mail: opava@suip.cz</w:t>
      </w:r>
    </w:p>
    <w:p w:rsidR="00330F76" w:rsidRDefault="00330F76" w:rsidP="00330F76">
      <w:pPr>
        <w:pStyle w:val="Odstavecseseznamem"/>
        <w:contextualSpacing w:val="0"/>
      </w:pPr>
      <w:r>
        <w:t>e-podatelna: epodatelna@suip.cz</w:t>
      </w:r>
    </w:p>
    <w:p w:rsidR="00330F76" w:rsidRDefault="00330F76" w:rsidP="00330F76">
      <w:pPr>
        <w:pStyle w:val="Odstavecseseznamem"/>
        <w:contextualSpacing w:val="0"/>
      </w:pPr>
      <w:r>
        <w:t>Datová schránka: cmwaazf</w:t>
      </w:r>
    </w:p>
    <w:p w:rsidR="00330F76" w:rsidRDefault="00330F76" w:rsidP="00330F76">
      <w:pPr>
        <w:pStyle w:val="Odstavecseseznamem"/>
        <w:contextualSpacing w:val="0"/>
      </w:pPr>
    </w:p>
    <w:p w:rsidR="00330F76" w:rsidRDefault="00330F76" w:rsidP="00330F76">
      <w:pPr>
        <w:pStyle w:val="Odstavecseseznamem"/>
        <w:numPr>
          <w:ilvl w:val="0"/>
          <w:numId w:val="14"/>
        </w:numPr>
        <w:contextualSpacing w:val="0"/>
      </w:pPr>
      <w:r>
        <w:t xml:space="preserve">Kladenská 103/105 </w:t>
      </w:r>
    </w:p>
    <w:p w:rsidR="00330F76" w:rsidRDefault="00330F76" w:rsidP="00330F76">
      <w:pPr>
        <w:pStyle w:val="Odstavecseseznamem"/>
      </w:pPr>
      <w:r>
        <w:t xml:space="preserve">160 00 Praha 6 </w:t>
      </w:r>
    </w:p>
    <w:p w:rsidR="00330F76" w:rsidRDefault="00330F76" w:rsidP="00330F76">
      <w:pPr>
        <w:pStyle w:val="Odstavecseseznamem"/>
      </w:pPr>
      <w:r>
        <w:t>tel: +420 950 179 310</w:t>
      </w:r>
    </w:p>
    <w:p w:rsidR="00330F76" w:rsidRDefault="00330F76" w:rsidP="00330F76">
      <w:pPr>
        <w:pStyle w:val="Odstavecseseznamem"/>
      </w:pPr>
      <w:r>
        <w:t xml:space="preserve">fax: +420 950 179 309 </w:t>
      </w:r>
    </w:p>
    <w:p w:rsidR="00330F76" w:rsidRDefault="00330F76" w:rsidP="00330F76">
      <w:pPr>
        <w:pStyle w:val="Odstavecseseznamem"/>
      </w:pPr>
      <w:r>
        <w:t>e-mail: praha@suip.cz</w:t>
      </w:r>
    </w:p>
    <w:p w:rsidR="00330F76" w:rsidRDefault="00330F76" w:rsidP="00330F76">
      <w:pPr>
        <w:pStyle w:val="Odstavecseseznamem"/>
        <w:contextualSpacing w:val="0"/>
      </w:pPr>
      <w:r>
        <w:t>Datová schránka: dqiefdg</w:t>
      </w:r>
    </w:p>
    <w:p w:rsidR="00330F76" w:rsidRDefault="00330F76" w:rsidP="00330F76">
      <w:pPr>
        <w:pStyle w:val="Odstavecseseznamem"/>
        <w:contextualSpacing w:val="0"/>
      </w:pPr>
    </w:p>
    <w:p w:rsidR="00330F76" w:rsidRDefault="00330F76" w:rsidP="00330F76">
      <w:pPr>
        <w:pStyle w:val="Odstavecseseznamem"/>
        <w:numPr>
          <w:ilvl w:val="0"/>
          <w:numId w:val="14"/>
        </w:numPr>
        <w:contextualSpacing w:val="0"/>
      </w:pPr>
      <w:r>
        <w:t>Ve Smečkách 29</w:t>
      </w:r>
    </w:p>
    <w:p w:rsidR="00330F76" w:rsidRDefault="00330F76" w:rsidP="00330F76">
      <w:pPr>
        <w:pStyle w:val="Odstavecseseznamem"/>
      </w:pPr>
      <w:r>
        <w:t>110 00 Praha 1</w:t>
      </w:r>
    </w:p>
    <w:p w:rsidR="00330F76" w:rsidRDefault="00330F76" w:rsidP="00330F76">
      <w:pPr>
        <w:pStyle w:val="Odstavecseseznamem"/>
      </w:pPr>
      <w:r>
        <w:t>tel.: +420 950 179 400</w:t>
      </w:r>
    </w:p>
    <w:p w:rsidR="00330F76" w:rsidRDefault="00330F76" w:rsidP="00330F76">
      <w:pPr>
        <w:pStyle w:val="Odstavecseseznamem"/>
      </w:pPr>
      <w:r>
        <w:t>fax: +420 950 179 401</w:t>
      </w:r>
    </w:p>
    <w:p w:rsidR="00330F76" w:rsidRDefault="00330F76" w:rsidP="00330F76">
      <w:pPr>
        <w:pStyle w:val="Odstavecseseznamem"/>
      </w:pPr>
      <w:r>
        <w:t>e-mail: stredni.cechy@suip.cz</w:t>
      </w:r>
    </w:p>
    <w:p w:rsidR="00330F76" w:rsidRDefault="00330F76" w:rsidP="00330F76">
      <w:pPr>
        <w:pStyle w:val="Odstavecseseznamem"/>
        <w:contextualSpacing w:val="0"/>
      </w:pPr>
      <w:r>
        <w:t>Datová schránka: nhtefdc</w:t>
      </w:r>
    </w:p>
    <w:p w:rsidR="00330F76" w:rsidRDefault="00330F76" w:rsidP="00330F76">
      <w:pPr>
        <w:pStyle w:val="Odstavecseseznamem"/>
        <w:contextualSpacing w:val="0"/>
      </w:pPr>
    </w:p>
    <w:p w:rsidR="00330F76" w:rsidRDefault="00330F76" w:rsidP="00330F76">
      <w:pPr>
        <w:pStyle w:val="Odstavecseseznamem"/>
        <w:numPr>
          <w:ilvl w:val="0"/>
          <w:numId w:val="14"/>
        </w:numPr>
        <w:contextualSpacing w:val="0"/>
      </w:pPr>
      <w:r>
        <w:t>Vodní 21</w:t>
      </w:r>
    </w:p>
    <w:p w:rsidR="00330F76" w:rsidRDefault="00330F76" w:rsidP="00330F76">
      <w:pPr>
        <w:pStyle w:val="Odstavecseseznamem"/>
      </w:pPr>
      <w:r>
        <w:t xml:space="preserve">370 06 České Budějovice </w:t>
      </w:r>
    </w:p>
    <w:p w:rsidR="00330F76" w:rsidRDefault="00330F76" w:rsidP="00330F76">
      <w:pPr>
        <w:pStyle w:val="Odstavecseseznamem"/>
      </w:pPr>
      <w:r>
        <w:t>tel.: +420 950 179 511</w:t>
      </w:r>
    </w:p>
    <w:p w:rsidR="00330F76" w:rsidRDefault="00330F76" w:rsidP="00330F76">
      <w:pPr>
        <w:pStyle w:val="Odstavecseseznamem"/>
      </w:pPr>
      <w:r>
        <w:t xml:space="preserve">fax: +420 950 179 505 </w:t>
      </w:r>
    </w:p>
    <w:p w:rsidR="00330F76" w:rsidRDefault="00330F76" w:rsidP="00330F76">
      <w:pPr>
        <w:pStyle w:val="Odstavecseseznamem"/>
      </w:pPr>
      <w:r>
        <w:t>e-mail: budejovice@suip.cz</w:t>
      </w:r>
    </w:p>
    <w:p w:rsidR="00330F76" w:rsidRDefault="00330F76" w:rsidP="00330F76">
      <w:pPr>
        <w:pStyle w:val="Odstavecseseznamem"/>
        <w:contextualSpacing w:val="0"/>
      </w:pPr>
      <w:r>
        <w:t>Datová schránka: n7wefgn</w:t>
      </w:r>
    </w:p>
    <w:p w:rsidR="00330F76" w:rsidRDefault="00330F76" w:rsidP="00330F76">
      <w:pPr>
        <w:pStyle w:val="Odstavecseseznamem"/>
        <w:contextualSpacing w:val="0"/>
      </w:pPr>
    </w:p>
    <w:p w:rsidR="00330F76" w:rsidRDefault="00330F76" w:rsidP="00330F76">
      <w:pPr>
        <w:pStyle w:val="Odstavecseseznamem"/>
        <w:numPr>
          <w:ilvl w:val="0"/>
          <w:numId w:val="14"/>
        </w:numPr>
        <w:contextualSpacing w:val="0"/>
      </w:pPr>
      <w:r>
        <w:t xml:space="preserve">Schwarzova 27 </w:t>
      </w:r>
    </w:p>
    <w:p w:rsidR="00330F76" w:rsidRDefault="00330F76" w:rsidP="00330F76">
      <w:pPr>
        <w:pStyle w:val="Odstavecseseznamem"/>
      </w:pPr>
      <w:r>
        <w:t xml:space="preserve">301 00 Plzeň </w:t>
      </w:r>
    </w:p>
    <w:p w:rsidR="00330F76" w:rsidRDefault="00330F76" w:rsidP="00330F76">
      <w:pPr>
        <w:pStyle w:val="Odstavecseseznamem"/>
      </w:pPr>
      <w:r>
        <w:t>tel.: +420 950 179 611</w:t>
      </w:r>
    </w:p>
    <w:p w:rsidR="00330F76" w:rsidRDefault="00330F76" w:rsidP="00330F76">
      <w:pPr>
        <w:pStyle w:val="Odstavecseseznamem"/>
      </w:pPr>
      <w:r>
        <w:t>fax: +420 950 179 610</w:t>
      </w:r>
    </w:p>
    <w:p w:rsidR="00330F76" w:rsidRDefault="00330F76" w:rsidP="00330F76">
      <w:pPr>
        <w:pStyle w:val="Odstavecseseznamem"/>
      </w:pPr>
      <w:r>
        <w:t>e-mail: plzen@suip.cz</w:t>
      </w:r>
    </w:p>
    <w:p w:rsidR="00330F76" w:rsidRDefault="00330F76" w:rsidP="00330F76">
      <w:pPr>
        <w:pStyle w:val="Odstavecseseznamem"/>
        <w:contextualSpacing w:val="0"/>
      </w:pPr>
      <w:r>
        <w:t>Datová schránka: uiqeezx</w:t>
      </w:r>
    </w:p>
    <w:p w:rsidR="00330F76" w:rsidRDefault="00330F76" w:rsidP="00330F76">
      <w:pPr>
        <w:pStyle w:val="Odstavecseseznamem"/>
        <w:contextualSpacing w:val="0"/>
      </w:pPr>
    </w:p>
    <w:p w:rsidR="00330F76" w:rsidRDefault="00330F76" w:rsidP="00330F76">
      <w:pPr>
        <w:pStyle w:val="Odstavecseseznamem"/>
        <w:numPr>
          <w:ilvl w:val="0"/>
          <w:numId w:val="14"/>
        </w:numPr>
        <w:contextualSpacing w:val="0"/>
      </w:pPr>
      <w:r>
        <w:t>SNP 2720/21</w:t>
      </w:r>
    </w:p>
    <w:p w:rsidR="00330F76" w:rsidRDefault="00330F76" w:rsidP="00330F76">
      <w:pPr>
        <w:pStyle w:val="Odstavecseseznamem"/>
      </w:pPr>
      <w:r>
        <w:t>400 11 Ústí nad Labem</w:t>
      </w:r>
    </w:p>
    <w:p w:rsidR="00330F76" w:rsidRDefault="00330F76" w:rsidP="00330F76">
      <w:pPr>
        <w:pStyle w:val="Odstavecseseznamem"/>
      </w:pPr>
      <w:r>
        <w:t>tel.: +420 950 179 711</w:t>
      </w:r>
    </w:p>
    <w:p w:rsidR="00330F76" w:rsidRDefault="00330F76" w:rsidP="00330F76">
      <w:pPr>
        <w:pStyle w:val="Odstavecseseznamem"/>
      </w:pPr>
      <w:r>
        <w:t>fax: +420 950 179 719</w:t>
      </w:r>
    </w:p>
    <w:p w:rsidR="00330F76" w:rsidRDefault="00330F76" w:rsidP="00330F76">
      <w:pPr>
        <w:pStyle w:val="Odstavecseseznamem"/>
      </w:pPr>
      <w:r>
        <w:t>e-mail: usti@suip.cz</w:t>
      </w:r>
    </w:p>
    <w:p w:rsidR="00330F76" w:rsidRDefault="00330F76" w:rsidP="00330F76">
      <w:pPr>
        <w:pStyle w:val="Odstavecseseznamem"/>
        <w:contextualSpacing w:val="0"/>
      </w:pPr>
      <w:r>
        <w:t>Datová schránka: xy7efgi</w:t>
      </w:r>
    </w:p>
    <w:p w:rsidR="00330F76" w:rsidRDefault="00330F76" w:rsidP="00330F76">
      <w:pPr>
        <w:pStyle w:val="Odstavecseseznamem"/>
        <w:contextualSpacing w:val="0"/>
      </w:pPr>
    </w:p>
    <w:p w:rsidR="00330F76" w:rsidRDefault="00330F76" w:rsidP="00330F76">
      <w:pPr>
        <w:pStyle w:val="Odstavecseseznamem"/>
        <w:numPr>
          <w:ilvl w:val="0"/>
          <w:numId w:val="14"/>
        </w:numPr>
        <w:contextualSpacing w:val="0"/>
      </w:pPr>
      <w:r>
        <w:t xml:space="preserve">Říční 1195 </w:t>
      </w:r>
    </w:p>
    <w:p w:rsidR="00330F76" w:rsidRDefault="00330F76" w:rsidP="00330F76">
      <w:pPr>
        <w:pStyle w:val="Odstavecseseznamem"/>
      </w:pPr>
      <w:r>
        <w:t>501 01 Hradec Králové</w:t>
      </w:r>
    </w:p>
    <w:p w:rsidR="00330F76" w:rsidRDefault="00330F76" w:rsidP="00330F76">
      <w:pPr>
        <w:pStyle w:val="Odstavecseseznamem"/>
      </w:pPr>
      <w:r>
        <w:t xml:space="preserve">tel.: +420 950 179 800 </w:t>
      </w:r>
    </w:p>
    <w:p w:rsidR="00330F76" w:rsidRDefault="00330F76" w:rsidP="00330F76">
      <w:pPr>
        <w:pStyle w:val="Odstavecseseznamem"/>
      </w:pPr>
      <w:r>
        <w:t xml:space="preserve">GSM brána: +420 739 327 170 </w:t>
      </w:r>
    </w:p>
    <w:p w:rsidR="00330F76" w:rsidRDefault="00330F76" w:rsidP="00330F76">
      <w:pPr>
        <w:pStyle w:val="Odstavecseseznamem"/>
      </w:pPr>
      <w:r>
        <w:t>fax: +420 495 219 070</w:t>
      </w:r>
    </w:p>
    <w:p w:rsidR="00330F76" w:rsidRDefault="00330F76" w:rsidP="00330F76">
      <w:pPr>
        <w:pStyle w:val="Odstavecseseznamem"/>
      </w:pPr>
      <w:r>
        <w:t>e-mail: hradec@suip.cz</w:t>
      </w:r>
    </w:p>
    <w:p w:rsidR="00330F76" w:rsidRDefault="00330F76" w:rsidP="00330F76">
      <w:pPr>
        <w:pStyle w:val="Odstavecseseznamem"/>
        <w:contextualSpacing w:val="0"/>
      </w:pPr>
      <w:r>
        <w:t>Datová schránka: 8sgefgc</w:t>
      </w:r>
    </w:p>
    <w:p w:rsidR="00330F76" w:rsidRDefault="00330F76" w:rsidP="00330F76">
      <w:pPr>
        <w:pStyle w:val="Odstavecseseznamem"/>
        <w:contextualSpacing w:val="0"/>
      </w:pPr>
    </w:p>
    <w:p w:rsidR="00330F76" w:rsidRDefault="00330F76" w:rsidP="00330F76">
      <w:pPr>
        <w:pStyle w:val="Odstavecseseznamem"/>
        <w:numPr>
          <w:ilvl w:val="0"/>
          <w:numId w:val="14"/>
        </w:numPr>
        <w:contextualSpacing w:val="0"/>
      </w:pPr>
      <w:r>
        <w:t>Milady Horákové 3</w:t>
      </w:r>
    </w:p>
    <w:p w:rsidR="00330F76" w:rsidRDefault="00330F76" w:rsidP="00330F76">
      <w:pPr>
        <w:pStyle w:val="Odstavecseseznamem"/>
      </w:pPr>
      <w:r>
        <w:t>658 60 Brno</w:t>
      </w:r>
    </w:p>
    <w:p w:rsidR="00330F76" w:rsidRDefault="00330F76" w:rsidP="00330F76">
      <w:pPr>
        <w:pStyle w:val="Odstavecseseznamem"/>
      </w:pPr>
      <w:r>
        <w:t>tel.: +420 950 179 901</w:t>
      </w:r>
    </w:p>
    <w:p w:rsidR="00330F76" w:rsidRDefault="00330F76" w:rsidP="00330F76">
      <w:pPr>
        <w:pStyle w:val="Odstavecseseznamem"/>
      </w:pPr>
      <w:r>
        <w:t>fax: +420 545 211 303</w:t>
      </w:r>
    </w:p>
    <w:p w:rsidR="00330F76" w:rsidRDefault="00330F76" w:rsidP="00330F76">
      <w:pPr>
        <w:pStyle w:val="Odstavecseseznamem"/>
      </w:pPr>
      <w:r>
        <w:t>e-mail: brno@suip.cz</w:t>
      </w:r>
    </w:p>
    <w:p w:rsidR="00330F76" w:rsidRDefault="00330F76" w:rsidP="00330F76">
      <w:pPr>
        <w:pStyle w:val="Odstavecseseznamem"/>
        <w:contextualSpacing w:val="0"/>
      </w:pPr>
      <w:r>
        <w:t>Datová schránka: a9heffd</w:t>
      </w:r>
    </w:p>
    <w:p w:rsidR="00330F76" w:rsidRDefault="00330F76" w:rsidP="00330F76">
      <w:pPr>
        <w:pStyle w:val="Odstavecseseznamem"/>
        <w:contextualSpacing w:val="0"/>
      </w:pPr>
    </w:p>
    <w:p w:rsidR="00330F76" w:rsidRDefault="00330F76" w:rsidP="00330F76">
      <w:pPr>
        <w:pStyle w:val="Odstavecseseznamem"/>
        <w:numPr>
          <w:ilvl w:val="0"/>
          <w:numId w:val="14"/>
        </w:numPr>
        <w:contextualSpacing w:val="0"/>
      </w:pPr>
      <w:r>
        <w:t>Živičná 2</w:t>
      </w:r>
    </w:p>
    <w:p w:rsidR="00330F76" w:rsidRDefault="00330F76" w:rsidP="00330F76">
      <w:pPr>
        <w:pStyle w:val="Odstavecseseznamem"/>
      </w:pPr>
      <w:r>
        <w:t>702 69 Ostrava</w:t>
      </w:r>
    </w:p>
    <w:p w:rsidR="00330F76" w:rsidRDefault="00330F76" w:rsidP="00330F76">
      <w:pPr>
        <w:pStyle w:val="Odstavecseseznamem"/>
      </w:pPr>
      <w:r>
        <w:t>tel.: +420 950 179 211</w:t>
      </w:r>
    </w:p>
    <w:p w:rsidR="00330F76" w:rsidRDefault="00330F76" w:rsidP="00330F76">
      <w:pPr>
        <w:pStyle w:val="Odstavecseseznamem"/>
      </w:pPr>
      <w:r>
        <w:t>fax: +420 596 110 164</w:t>
      </w:r>
    </w:p>
    <w:p w:rsidR="00330F76" w:rsidRDefault="00330F76" w:rsidP="00330F76">
      <w:pPr>
        <w:pStyle w:val="Odstavecseseznamem"/>
      </w:pPr>
      <w:r>
        <w:t>e-mail: ostrava@suip.cz</w:t>
      </w:r>
    </w:p>
    <w:p w:rsidR="00330F76" w:rsidRPr="0080526F" w:rsidRDefault="00330F76" w:rsidP="00330F76">
      <w:pPr>
        <w:pStyle w:val="Odstavecseseznamem"/>
        <w:contextualSpacing w:val="0"/>
      </w:pPr>
      <w:r>
        <w:t>Datová schránka: 5bzeezt</w:t>
      </w:r>
    </w:p>
    <w:p w:rsidR="00330F76" w:rsidRPr="0021599B" w:rsidRDefault="00330F76" w:rsidP="00330F76">
      <w:pPr>
        <w:pStyle w:val="StylNadpis1LatinkaZkladntextTun"/>
        <w:rPr>
          <w:color w:val="auto"/>
        </w:rPr>
      </w:pPr>
      <w:bookmarkStart w:id="40" w:name="_Toc430680835"/>
      <w:bookmarkStart w:id="41" w:name="_Toc444517354"/>
      <w:bookmarkStart w:id="42" w:name="_Toc447701867"/>
      <w:r w:rsidRPr="0021599B">
        <w:rPr>
          <w:color w:val="auto"/>
        </w:rPr>
        <w:lastRenderedPageBreak/>
        <w:t>Seznam lokalit a DS Technické inspekce ČR</w:t>
      </w:r>
      <w:bookmarkEnd w:id="40"/>
      <w:bookmarkEnd w:id="41"/>
      <w:bookmarkEnd w:id="42"/>
    </w:p>
    <w:p w:rsidR="00330F76" w:rsidRDefault="00330F76" w:rsidP="00330F76">
      <w:pPr>
        <w:pStyle w:val="Odstavecseseznamem"/>
        <w:numPr>
          <w:ilvl w:val="0"/>
          <w:numId w:val="16"/>
        </w:numPr>
        <w:contextualSpacing w:val="0"/>
        <w:rPr>
          <w:lang w:eastAsia="hi-IN" w:bidi="hi-IN"/>
        </w:rPr>
      </w:pPr>
      <w:r>
        <w:t>Technická</w:t>
      </w:r>
      <w:r>
        <w:rPr>
          <w:lang w:eastAsia="hi-IN" w:bidi="hi-IN"/>
        </w:rPr>
        <w:t xml:space="preserve"> inspekce České republiky </w:t>
      </w:r>
    </w:p>
    <w:p w:rsidR="00330F76" w:rsidRDefault="00330F76" w:rsidP="00330F76">
      <w:pPr>
        <w:pStyle w:val="Odstavecseseznamem"/>
        <w:rPr>
          <w:lang w:eastAsia="hi-IN" w:bidi="hi-IN"/>
        </w:rPr>
      </w:pPr>
      <w:r>
        <w:rPr>
          <w:lang w:eastAsia="hi-IN" w:bidi="hi-IN"/>
        </w:rPr>
        <w:t>U Balabenky 6</w:t>
      </w:r>
    </w:p>
    <w:p w:rsidR="00330F76" w:rsidRDefault="00330F76" w:rsidP="00330F76">
      <w:pPr>
        <w:pStyle w:val="Odstavecseseznamem"/>
        <w:rPr>
          <w:lang w:eastAsia="hi-IN" w:bidi="hi-IN"/>
        </w:rPr>
      </w:pPr>
      <w:r>
        <w:rPr>
          <w:lang w:eastAsia="hi-IN" w:bidi="hi-IN"/>
        </w:rPr>
        <w:t>180 00, Praha 8</w:t>
      </w:r>
    </w:p>
    <w:p w:rsidR="00330F76" w:rsidRDefault="00330F76" w:rsidP="00330F76">
      <w:pPr>
        <w:pStyle w:val="Odstavecseseznamem"/>
        <w:contextualSpacing w:val="0"/>
        <w:rPr>
          <w:lang w:eastAsia="hi-IN" w:bidi="hi-IN"/>
        </w:rPr>
      </w:pPr>
      <w:r>
        <w:rPr>
          <w:lang w:eastAsia="hi-IN" w:bidi="hi-IN"/>
        </w:rPr>
        <w:t>DS: yt499qv</w:t>
      </w:r>
    </w:p>
    <w:p w:rsidR="00330F76" w:rsidRDefault="00330F76" w:rsidP="00330F76">
      <w:pPr>
        <w:pStyle w:val="Odstavecseseznamem"/>
        <w:contextualSpacing w:val="0"/>
        <w:rPr>
          <w:lang w:eastAsia="hi-IN" w:bidi="hi-IN"/>
        </w:rPr>
      </w:pPr>
    </w:p>
    <w:p w:rsidR="00330F76" w:rsidRDefault="00330F76" w:rsidP="00330F76">
      <w:pPr>
        <w:pStyle w:val="Odstavecseseznamem"/>
        <w:numPr>
          <w:ilvl w:val="0"/>
          <w:numId w:val="16"/>
        </w:numPr>
        <w:contextualSpacing w:val="0"/>
        <w:jc w:val="left"/>
        <w:rPr>
          <w:lang w:eastAsia="hi-IN" w:bidi="hi-IN"/>
        </w:rPr>
      </w:pPr>
      <w:r>
        <w:rPr>
          <w:lang w:eastAsia="hi-IN" w:bidi="hi-IN"/>
        </w:rPr>
        <w:t>P</w:t>
      </w:r>
      <w:r>
        <w:t>obočka</w:t>
      </w:r>
      <w:r>
        <w:rPr>
          <w:lang w:eastAsia="hi-IN" w:bidi="hi-IN"/>
        </w:rPr>
        <w:t xml:space="preserve"> Praha </w:t>
      </w:r>
      <w:r>
        <w:rPr>
          <w:lang w:eastAsia="hi-IN" w:bidi="hi-IN"/>
        </w:rPr>
        <w:br/>
        <w:t>Sazečská 12/645</w:t>
      </w:r>
    </w:p>
    <w:p w:rsidR="00330F76" w:rsidRDefault="00330F76" w:rsidP="00330F76">
      <w:pPr>
        <w:ind w:firstLine="708"/>
        <w:rPr>
          <w:lang w:eastAsia="hi-IN" w:bidi="hi-IN"/>
        </w:rPr>
      </w:pPr>
      <w:r>
        <w:rPr>
          <w:lang w:eastAsia="hi-IN" w:bidi="hi-IN"/>
        </w:rPr>
        <w:t>108 00 Praha 10</w:t>
      </w:r>
    </w:p>
    <w:p w:rsidR="00330F76" w:rsidRDefault="00330F76" w:rsidP="00330F76">
      <w:pPr>
        <w:pStyle w:val="Odstavecseseznamem"/>
        <w:numPr>
          <w:ilvl w:val="0"/>
          <w:numId w:val="16"/>
        </w:numPr>
        <w:jc w:val="left"/>
        <w:rPr>
          <w:lang w:eastAsia="hi-IN" w:bidi="hi-IN"/>
        </w:rPr>
      </w:pPr>
      <w:r>
        <w:rPr>
          <w:lang w:eastAsia="hi-IN" w:bidi="hi-IN"/>
        </w:rPr>
        <w:t>P</w:t>
      </w:r>
      <w:r>
        <w:t>obočka</w:t>
      </w:r>
      <w:r>
        <w:rPr>
          <w:lang w:eastAsia="hi-IN" w:bidi="hi-IN"/>
        </w:rPr>
        <w:t xml:space="preserve"> </w:t>
      </w:r>
      <w:r w:rsidRPr="00552671">
        <w:rPr>
          <w:lang w:eastAsia="hi-IN" w:bidi="hi-IN"/>
        </w:rPr>
        <w:t>České Budějovice</w:t>
      </w:r>
      <w:r>
        <w:rPr>
          <w:lang w:eastAsia="hi-IN" w:bidi="hi-IN"/>
        </w:rPr>
        <w:br/>
        <w:t>Rudolfovská 34</w:t>
      </w:r>
    </w:p>
    <w:p w:rsidR="00330F76" w:rsidRDefault="00330F76" w:rsidP="00330F76">
      <w:pPr>
        <w:pStyle w:val="Odstavecseseznamem"/>
        <w:contextualSpacing w:val="0"/>
        <w:rPr>
          <w:lang w:eastAsia="hi-IN" w:bidi="hi-IN"/>
        </w:rPr>
      </w:pPr>
      <w:r>
        <w:rPr>
          <w:lang w:eastAsia="hi-IN" w:bidi="hi-IN"/>
        </w:rPr>
        <w:t xml:space="preserve">370 01 Č. Budějovice </w:t>
      </w:r>
    </w:p>
    <w:p w:rsidR="00330F76" w:rsidRDefault="00330F76" w:rsidP="00330F76">
      <w:pPr>
        <w:pStyle w:val="Odstavecseseznamem"/>
        <w:contextualSpacing w:val="0"/>
        <w:rPr>
          <w:lang w:eastAsia="hi-IN" w:bidi="hi-IN"/>
        </w:rPr>
      </w:pPr>
    </w:p>
    <w:p w:rsidR="00330F76" w:rsidRDefault="00330F76" w:rsidP="00330F76">
      <w:pPr>
        <w:pStyle w:val="Odstavecseseznamem"/>
        <w:numPr>
          <w:ilvl w:val="0"/>
          <w:numId w:val="16"/>
        </w:numPr>
        <w:jc w:val="left"/>
        <w:rPr>
          <w:lang w:eastAsia="hi-IN" w:bidi="hi-IN"/>
        </w:rPr>
      </w:pPr>
      <w:r>
        <w:rPr>
          <w:lang w:eastAsia="hi-IN" w:bidi="hi-IN"/>
        </w:rPr>
        <w:t>P</w:t>
      </w:r>
      <w:r>
        <w:t>obočka</w:t>
      </w:r>
      <w:r>
        <w:rPr>
          <w:lang w:eastAsia="hi-IN" w:bidi="hi-IN"/>
        </w:rPr>
        <w:t xml:space="preserve"> Plzeň </w:t>
      </w:r>
      <w:r>
        <w:rPr>
          <w:lang w:eastAsia="hi-IN" w:bidi="hi-IN"/>
        </w:rPr>
        <w:br/>
        <w:t>U Borského parku 3</w:t>
      </w:r>
    </w:p>
    <w:p w:rsidR="00330F76" w:rsidRDefault="00330F76" w:rsidP="00330F76">
      <w:pPr>
        <w:pStyle w:val="Odstavecseseznamem"/>
        <w:contextualSpacing w:val="0"/>
        <w:rPr>
          <w:lang w:eastAsia="hi-IN" w:bidi="hi-IN"/>
        </w:rPr>
      </w:pPr>
      <w:r>
        <w:rPr>
          <w:lang w:eastAsia="hi-IN" w:bidi="hi-IN"/>
        </w:rPr>
        <w:t>301 00 Plzeň – Bory</w:t>
      </w:r>
    </w:p>
    <w:p w:rsidR="00330F76" w:rsidRDefault="00330F76" w:rsidP="00330F76">
      <w:pPr>
        <w:pStyle w:val="Odstavecseseznamem"/>
        <w:contextualSpacing w:val="0"/>
        <w:rPr>
          <w:lang w:eastAsia="hi-IN" w:bidi="hi-IN"/>
        </w:rPr>
      </w:pPr>
    </w:p>
    <w:p w:rsidR="00330F76" w:rsidRDefault="00330F76" w:rsidP="00330F76">
      <w:pPr>
        <w:pStyle w:val="Odstavecseseznamem"/>
        <w:numPr>
          <w:ilvl w:val="0"/>
          <w:numId w:val="16"/>
        </w:numPr>
        <w:jc w:val="left"/>
        <w:rPr>
          <w:lang w:eastAsia="hi-IN" w:bidi="hi-IN"/>
        </w:rPr>
      </w:pPr>
      <w:r>
        <w:rPr>
          <w:lang w:eastAsia="hi-IN" w:bidi="hi-IN"/>
        </w:rPr>
        <w:t>P</w:t>
      </w:r>
      <w:r>
        <w:t>obočka</w:t>
      </w:r>
      <w:r>
        <w:rPr>
          <w:lang w:eastAsia="hi-IN" w:bidi="hi-IN"/>
        </w:rPr>
        <w:t xml:space="preserve"> </w:t>
      </w:r>
      <w:r w:rsidRPr="00552671">
        <w:rPr>
          <w:lang w:eastAsia="hi-IN" w:bidi="hi-IN"/>
        </w:rPr>
        <w:t xml:space="preserve">Ústí nad Labem </w:t>
      </w:r>
      <w:r>
        <w:rPr>
          <w:lang w:eastAsia="hi-IN" w:bidi="hi-IN"/>
        </w:rPr>
        <w:t xml:space="preserve"> </w:t>
      </w:r>
      <w:r>
        <w:rPr>
          <w:lang w:eastAsia="hi-IN" w:bidi="hi-IN"/>
        </w:rPr>
        <w:br/>
        <w:t>U Panského dvora 986/3</w:t>
      </w:r>
    </w:p>
    <w:p w:rsidR="00330F76" w:rsidRDefault="00330F76" w:rsidP="00330F76">
      <w:pPr>
        <w:pStyle w:val="Odstavecseseznamem"/>
        <w:contextualSpacing w:val="0"/>
        <w:rPr>
          <w:lang w:eastAsia="hi-IN" w:bidi="hi-IN"/>
        </w:rPr>
      </w:pPr>
      <w:r>
        <w:rPr>
          <w:lang w:eastAsia="hi-IN" w:bidi="hi-IN"/>
        </w:rPr>
        <w:t>400 01 Ústí nad Labem</w:t>
      </w:r>
    </w:p>
    <w:p w:rsidR="00330F76" w:rsidRDefault="00330F76" w:rsidP="00330F76">
      <w:pPr>
        <w:pStyle w:val="Odstavecseseznamem"/>
        <w:contextualSpacing w:val="0"/>
        <w:rPr>
          <w:lang w:eastAsia="hi-IN" w:bidi="hi-IN"/>
        </w:rPr>
      </w:pPr>
    </w:p>
    <w:p w:rsidR="00330F76" w:rsidRDefault="00330F76" w:rsidP="00330F76">
      <w:pPr>
        <w:pStyle w:val="Odstavecseseznamem"/>
        <w:numPr>
          <w:ilvl w:val="0"/>
          <w:numId w:val="16"/>
        </w:numPr>
        <w:jc w:val="left"/>
        <w:rPr>
          <w:lang w:eastAsia="hi-IN" w:bidi="hi-IN"/>
        </w:rPr>
      </w:pPr>
      <w:r>
        <w:rPr>
          <w:lang w:eastAsia="hi-IN" w:bidi="hi-IN"/>
        </w:rPr>
        <w:t>P</w:t>
      </w:r>
      <w:r>
        <w:t>obočka</w:t>
      </w:r>
      <w:r>
        <w:rPr>
          <w:lang w:eastAsia="hi-IN" w:bidi="hi-IN"/>
        </w:rPr>
        <w:t xml:space="preserve"> Hradec Králové</w:t>
      </w:r>
      <w:r w:rsidRPr="00552671">
        <w:rPr>
          <w:lang w:eastAsia="hi-IN" w:bidi="hi-IN"/>
        </w:rPr>
        <w:t xml:space="preserve"> </w:t>
      </w:r>
      <w:r>
        <w:rPr>
          <w:lang w:eastAsia="hi-IN" w:bidi="hi-IN"/>
        </w:rPr>
        <w:t xml:space="preserve"> </w:t>
      </w:r>
      <w:r>
        <w:rPr>
          <w:lang w:eastAsia="hi-IN" w:bidi="hi-IN"/>
        </w:rPr>
        <w:br/>
        <w:t>Riegrovo nám. 1493</w:t>
      </w:r>
    </w:p>
    <w:p w:rsidR="00330F76" w:rsidRDefault="00330F76" w:rsidP="00330F76">
      <w:pPr>
        <w:pStyle w:val="Odstavecseseznamem"/>
        <w:rPr>
          <w:lang w:eastAsia="hi-IN" w:bidi="hi-IN"/>
        </w:rPr>
      </w:pPr>
      <w:r>
        <w:rPr>
          <w:lang w:eastAsia="hi-IN" w:bidi="hi-IN"/>
        </w:rPr>
        <w:t>500 02 Hradec Králové</w:t>
      </w:r>
    </w:p>
    <w:p w:rsidR="00330F76" w:rsidRDefault="00330F76" w:rsidP="00330F76">
      <w:pPr>
        <w:pStyle w:val="Odstavecseseznamem"/>
        <w:contextualSpacing w:val="0"/>
        <w:rPr>
          <w:lang w:eastAsia="hi-IN" w:bidi="hi-IN"/>
        </w:rPr>
      </w:pPr>
    </w:p>
    <w:p w:rsidR="00330F76" w:rsidRDefault="00330F76" w:rsidP="00330F76">
      <w:pPr>
        <w:pStyle w:val="Odstavecseseznamem"/>
        <w:numPr>
          <w:ilvl w:val="0"/>
          <w:numId w:val="16"/>
        </w:numPr>
        <w:jc w:val="left"/>
        <w:rPr>
          <w:lang w:eastAsia="hi-IN" w:bidi="hi-IN"/>
        </w:rPr>
      </w:pPr>
      <w:r>
        <w:rPr>
          <w:lang w:eastAsia="hi-IN" w:bidi="hi-IN"/>
        </w:rPr>
        <w:t>P</w:t>
      </w:r>
      <w:r>
        <w:t>obočka</w:t>
      </w:r>
      <w:r>
        <w:rPr>
          <w:lang w:eastAsia="hi-IN" w:bidi="hi-IN"/>
        </w:rPr>
        <w:t xml:space="preserve"> Ostrava</w:t>
      </w:r>
      <w:r w:rsidRPr="00552671">
        <w:rPr>
          <w:lang w:eastAsia="hi-IN" w:bidi="hi-IN"/>
        </w:rPr>
        <w:t xml:space="preserve"> </w:t>
      </w:r>
      <w:r>
        <w:rPr>
          <w:lang w:eastAsia="hi-IN" w:bidi="hi-IN"/>
        </w:rPr>
        <w:t xml:space="preserve"> </w:t>
      </w:r>
      <w:r>
        <w:rPr>
          <w:lang w:eastAsia="hi-IN" w:bidi="hi-IN"/>
        </w:rPr>
        <w:br/>
        <w:t>Nádražní 532/157</w:t>
      </w:r>
    </w:p>
    <w:p w:rsidR="00330F76" w:rsidRDefault="00330F76" w:rsidP="00330F76">
      <w:pPr>
        <w:pStyle w:val="Odstavecseseznamem"/>
        <w:rPr>
          <w:lang w:eastAsia="hi-IN" w:bidi="hi-IN"/>
        </w:rPr>
      </w:pPr>
      <w:r>
        <w:rPr>
          <w:lang w:eastAsia="hi-IN" w:bidi="hi-IN"/>
        </w:rPr>
        <w:t>702 00 Ostrava 1</w:t>
      </w:r>
    </w:p>
    <w:p w:rsidR="00330F76" w:rsidRDefault="00330F76" w:rsidP="00330F76">
      <w:pPr>
        <w:pStyle w:val="Odstavecseseznamem"/>
        <w:rPr>
          <w:lang w:eastAsia="hi-IN" w:bidi="hi-IN"/>
        </w:rPr>
      </w:pPr>
    </w:p>
    <w:p w:rsidR="00330F76" w:rsidRDefault="00330F76" w:rsidP="00330F76">
      <w:pPr>
        <w:pStyle w:val="Odstavecseseznamem"/>
        <w:numPr>
          <w:ilvl w:val="0"/>
          <w:numId w:val="16"/>
        </w:numPr>
        <w:jc w:val="left"/>
        <w:rPr>
          <w:lang w:eastAsia="hi-IN" w:bidi="hi-IN"/>
        </w:rPr>
      </w:pPr>
      <w:r>
        <w:rPr>
          <w:lang w:eastAsia="hi-IN" w:bidi="hi-IN"/>
        </w:rPr>
        <w:t>P</w:t>
      </w:r>
      <w:r>
        <w:t>obočka</w:t>
      </w:r>
      <w:r>
        <w:rPr>
          <w:lang w:eastAsia="hi-IN" w:bidi="hi-IN"/>
        </w:rPr>
        <w:t xml:space="preserve"> Liberec</w:t>
      </w:r>
      <w:r w:rsidRPr="00552671">
        <w:rPr>
          <w:lang w:eastAsia="hi-IN" w:bidi="hi-IN"/>
        </w:rPr>
        <w:t xml:space="preserve"> </w:t>
      </w:r>
      <w:r>
        <w:rPr>
          <w:lang w:eastAsia="hi-IN" w:bidi="hi-IN"/>
        </w:rPr>
        <w:t xml:space="preserve"> </w:t>
      </w:r>
      <w:r>
        <w:rPr>
          <w:lang w:eastAsia="hi-IN" w:bidi="hi-IN"/>
        </w:rPr>
        <w:br/>
        <w:t>Orlí 261/8</w:t>
      </w:r>
    </w:p>
    <w:p w:rsidR="00330F76" w:rsidRDefault="00330F76" w:rsidP="00330F76">
      <w:pPr>
        <w:pStyle w:val="Odstavecseseznamem"/>
        <w:rPr>
          <w:lang w:eastAsia="hi-IN" w:bidi="hi-IN"/>
        </w:rPr>
      </w:pPr>
      <w:r>
        <w:rPr>
          <w:lang w:eastAsia="hi-IN" w:bidi="hi-IN"/>
        </w:rPr>
        <w:t>460 02 Liberec 3</w:t>
      </w:r>
    </w:p>
    <w:p w:rsidR="00330F76" w:rsidRDefault="00330F76" w:rsidP="00330F76">
      <w:pPr>
        <w:pStyle w:val="Odstavecseseznamem"/>
        <w:rPr>
          <w:lang w:eastAsia="hi-IN" w:bidi="hi-IN"/>
        </w:rPr>
      </w:pPr>
    </w:p>
    <w:p w:rsidR="00330F76" w:rsidRDefault="00330F76" w:rsidP="00330F76">
      <w:pPr>
        <w:pStyle w:val="Odstavecseseznamem"/>
        <w:numPr>
          <w:ilvl w:val="0"/>
          <w:numId w:val="16"/>
        </w:numPr>
        <w:jc w:val="left"/>
        <w:rPr>
          <w:lang w:eastAsia="hi-IN" w:bidi="hi-IN"/>
        </w:rPr>
      </w:pPr>
      <w:r>
        <w:rPr>
          <w:lang w:eastAsia="hi-IN" w:bidi="hi-IN"/>
        </w:rPr>
        <w:t>P</w:t>
      </w:r>
      <w:r>
        <w:t>obočka</w:t>
      </w:r>
      <w:r>
        <w:rPr>
          <w:lang w:eastAsia="hi-IN" w:bidi="hi-IN"/>
        </w:rPr>
        <w:t xml:space="preserve"> Brno </w:t>
      </w:r>
      <w:r>
        <w:rPr>
          <w:lang w:eastAsia="hi-IN" w:bidi="hi-IN"/>
        </w:rPr>
        <w:br/>
        <w:t>Hudcova 78c</w:t>
      </w:r>
    </w:p>
    <w:p w:rsidR="00330F76" w:rsidRDefault="00330F76" w:rsidP="00330F76">
      <w:pPr>
        <w:pStyle w:val="Odstavecseseznamem"/>
        <w:rPr>
          <w:lang w:eastAsia="hi-IN" w:bidi="hi-IN"/>
        </w:rPr>
      </w:pPr>
      <w:r>
        <w:rPr>
          <w:lang w:eastAsia="hi-IN" w:bidi="hi-IN"/>
        </w:rPr>
        <w:t>612 00 Brno</w:t>
      </w:r>
    </w:p>
    <w:p w:rsidR="00330F76" w:rsidRPr="0080526F" w:rsidRDefault="00330F76" w:rsidP="00330F76">
      <w:pPr>
        <w:rPr>
          <w:lang w:eastAsia="hi-IN" w:bidi="hi-IN"/>
        </w:rPr>
      </w:pPr>
    </w:p>
    <w:p w:rsidR="00330F76" w:rsidRPr="0021599B" w:rsidRDefault="00330F76" w:rsidP="00330F76">
      <w:pPr>
        <w:pStyle w:val="StylNadpis1LatinkaZkladntextTun"/>
        <w:rPr>
          <w:color w:val="auto"/>
        </w:rPr>
      </w:pPr>
      <w:bookmarkStart w:id="43" w:name="_Toc430680836"/>
      <w:bookmarkStart w:id="44" w:name="_Toc444517355"/>
      <w:bookmarkStart w:id="45" w:name="_Toc447701868"/>
      <w:r w:rsidRPr="0021599B">
        <w:rPr>
          <w:color w:val="auto"/>
        </w:rPr>
        <w:lastRenderedPageBreak/>
        <w:t>Seznam lokalit a DS Úřadu pro mezinárodněprávní ochranu dětí</w:t>
      </w:r>
      <w:bookmarkEnd w:id="43"/>
      <w:bookmarkEnd w:id="44"/>
      <w:bookmarkEnd w:id="45"/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pStyle w:val="Odstavecseseznamem"/>
        <w:numPr>
          <w:ilvl w:val="0"/>
          <w:numId w:val="15"/>
        </w:numPr>
        <w:jc w:val="left"/>
      </w:pPr>
      <w:r>
        <w:t>Šilingrovo náměstí 3/4</w:t>
      </w:r>
    </w:p>
    <w:p w:rsidR="00330F76" w:rsidRDefault="00330F76" w:rsidP="00330F76">
      <w:pPr>
        <w:pStyle w:val="Odstavecseseznamem"/>
      </w:pPr>
      <w:r>
        <w:t>602 00 Brno</w:t>
      </w:r>
    </w:p>
    <w:p w:rsidR="00330F76" w:rsidRDefault="00330F76" w:rsidP="00330F76">
      <w:pPr>
        <w:pStyle w:val="Odstavecseseznamem"/>
      </w:pPr>
      <w:r>
        <w:t>Česká republika</w:t>
      </w:r>
    </w:p>
    <w:p w:rsidR="00330F76" w:rsidRPr="001A0916" w:rsidRDefault="00330F76" w:rsidP="00330F76">
      <w:pPr>
        <w:pStyle w:val="Odstavecseseznamem"/>
      </w:pPr>
      <w:r>
        <w:t>Datová schránka:</w:t>
      </w:r>
      <w:r w:rsidRPr="00316B9A">
        <w:t xml:space="preserve"> 6zraazz</w:t>
      </w:r>
    </w:p>
    <w:p w:rsidR="00330F76" w:rsidRPr="0080526F" w:rsidRDefault="00330F76" w:rsidP="00330F76">
      <w:pPr>
        <w:rPr>
          <w:lang w:eastAsia="hi-IN" w:bidi="hi-IN"/>
        </w:rPr>
      </w:pPr>
    </w:p>
    <w:p w:rsidR="00330F76" w:rsidRPr="0021599B" w:rsidRDefault="00330F76" w:rsidP="00330F76">
      <w:pPr>
        <w:pStyle w:val="StylNadpis1LatinkaZkladntextTun"/>
        <w:rPr>
          <w:color w:val="auto"/>
        </w:rPr>
      </w:pPr>
      <w:bookmarkStart w:id="46" w:name="_Toc430680837"/>
      <w:bookmarkStart w:id="47" w:name="_Toc444517356"/>
      <w:bookmarkStart w:id="48" w:name="_Toc447701869"/>
      <w:r w:rsidRPr="0021599B">
        <w:rPr>
          <w:color w:val="auto"/>
        </w:rPr>
        <w:lastRenderedPageBreak/>
        <w:t>Seznam lokalit a DS ÚP</w:t>
      </w:r>
      <w:bookmarkEnd w:id="46"/>
      <w:bookmarkEnd w:id="47"/>
      <w:bookmarkEnd w:id="48"/>
    </w:p>
    <w:p w:rsidR="00330F76" w:rsidRPr="0021599B" w:rsidRDefault="00330F76" w:rsidP="00330F76">
      <w:pPr>
        <w:pStyle w:val="Nadpis20"/>
        <w:keepLines w:val="0"/>
        <w:numPr>
          <w:ilvl w:val="1"/>
          <w:numId w:val="5"/>
        </w:numPr>
        <w:spacing w:before="240" w:after="240" w:line="276" w:lineRule="auto"/>
        <w:ind w:left="578" w:hanging="578"/>
        <w:jc w:val="both"/>
        <w:rPr>
          <w:sz w:val="24"/>
          <w:szCs w:val="24"/>
        </w:rPr>
      </w:pPr>
      <w:bookmarkStart w:id="49" w:name="_Toc430680838"/>
      <w:bookmarkStart w:id="50" w:name="_Toc444517357"/>
      <w:bookmarkStart w:id="51" w:name="_Toc447701870"/>
      <w:r w:rsidRPr="0021599B">
        <w:rPr>
          <w:sz w:val="24"/>
          <w:szCs w:val="24"/>
        </w:rPr>
        <w:t>Seznam lokalit ÚP</w:t>
      </w:r>
      <w:bookmarkEnd w:id="49"/>
      <w:bookmarkEnd w:id="50"/>
      <w:bookmarkEnd w:id="51"/>
    </w:p>
    <w:tbl>
      <w:tblPr>
        <w:tblW w:w="93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7"/>
        <w:gridCol w:w="3150"/>
        <w:gridCol w:w="2976"/>
        <w:gridCol w:w="1669"/>
      </w:tblGrid>
      <w:tr w:rsidR="00330F76" w:rsidRPr="000E0656" w:rsidTr="00FE121F">
        <w:trPr>
          <w:trHeight w:val="315"/>
          <w:tblHeader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18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b/>
                <w:bCs/>
                <w:color w:val="000000"/>
                <w:szCs w:val="18"/>
                <w:lang w:eastAsia="cs-CZ"/>
              </w:rPr>
              <w:t>Kraj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18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b/>
                <w:bCs/>
                <w:color w:val="000000"/>
                <w:szCs w:val="18"/>
                <w:lang w:eastAsia="cs-CZ"/>
              </w:rPr>
              <w:t>Pracoviště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18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b/>
                <w:bCs/>
                <w:color w:val="000000"/>
                <w:szCs w:val="18"/>
                <w:lang w:eastAsia="cs-CZ"/>
              </w:rPr>
              <w:t>Adresa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18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b/>
                <w:bCs/>
                <w:color w:val="000000"/>
                <w:szCs w:val="18"/>
                <w:lang w:eastAsia="cs-CZ"/>
              </w:rPr>
              <w:t>Typ pracoviště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GŘ ÚP ČR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Dobrovského 1278_1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GŘ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Štěpánská 630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Boloňská 478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Vršovická 1429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Bělehradská 213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Bělehradská 214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Šafaříkova 557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Českobratrská 2778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Domažlická 1139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Jeseniova 2860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Pod Parukářkou 2760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Roháčova 133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Seifertova 559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Žerotínova 1143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Bohúňova 1341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spisovna apod.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Bohúňova 1553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Novodvorská 803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Osvoboditelů 732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Plzeňská 314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Sluneční náměstí 2580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Štefánikova 216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Štefánikova 281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spisovna apod.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Bělohorská 688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Bendova 1121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Jugoslávských partyzánů 1089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Čimická 780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spisovna apod.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Nábřeží kapitána Jaroše 1000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Stejskalova 185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 Meteoru 676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Bechyňská 639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Českolipská 421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rekonstrukce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Generála Janouška 844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Jablonecká 724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Podnikatelská 565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spisovna apod.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Sokolovská 14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Hl. m. Praha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Staroklánovická 260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České Budějovice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Klavíkova 1570_1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České Budějovice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Klavíkova 1570_2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 v sídle 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České Budějovice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Krajinská 280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Hluboká nad Vltavou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Masarykova 36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Ledenice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89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Lišov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třída 5. května 139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Zliv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Dolní náměstí 585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Nové Hrady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Republiky 43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Borovany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Žižkovo nám. 50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Trhové Sviny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Nábřeží Svat. Čecha 664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Týn nad Vltavou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Sakařova 755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Český Krumlov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5. května 299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Český Krumlov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Pod Kaštany 228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Český Krumlov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Věncova 248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Horní Planá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54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Vyšší Brod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Míru 194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Kaplice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Linecká 847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Kaplice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Tržní 84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Dačice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Antonínská 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Jindřichův Hradec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Janderova 147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České Velenice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Revoluční 228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Suchdol nad Lužnicí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T. G. Masaryka 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Třeboň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Svobody 1012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Milevsko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Za Radnicí 95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Mirovice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náměstí 38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Mirotice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Mikoláše Alše 18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Písek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nábřeží 1. máje 2259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Protivín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nám. 21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Netolice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Mírové Náměstí 208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Prachatice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Poštovní 113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Prachatice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Žižkova 135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Vimperk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Nad Stadiónem 199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Volary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Soumarská 51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Blatná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tř. J. P. Koubka 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Strakonice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Smetanova 533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Strakonice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Textiláků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Strakonice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Textiláků 393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Volyně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Svobody 41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Vodňany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Elektrárenská 28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Soběslav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tř. Dr. Edvarda Beneše 44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Veselí nad Lužnicí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T. G. Masaryka 109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Bechyně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 Nádraží 602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Chýnov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Nádražní 534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Jistebnice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Mladá Vožice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Žižkovo náměstí 80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Sezimovo Ústí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Dr. E. Beneše 21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Tábor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Bílkova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Tábor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Husovo nám. 2938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Adamov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Pod Horkou 101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Blansko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Vodní 1992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Boskovice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Dr. Snětiny 2275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Letovice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náměstí 212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Velké Opatovice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Zámek 14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Cyrilská 330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Cyrilská 357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spisovna apod.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Křenová 111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rekonstrukce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Mojmírovo náměstí 67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Palackého třída 425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Polní 1011_1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Polní 1011_2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 v sídle 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Zderadova 474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Koliště 634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Křenová 409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Opuštěná 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Šujanovo náměstí 302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Kuřim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Jungmannova 968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Ivančice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Široká 401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Pohořelice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Vídeňská 699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Rosice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Tyršova 75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Rosice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Žerotínovo náměstí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Tišnov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Míru 24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Tišnov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Ráboňova 117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Židlochovice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Komenského 80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Břeclav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Fintajslova 1976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Břeclav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Mládežnická 229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spisovna apod.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Břeclav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T.G. Masaryka 42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Břeclav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Sladová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Břeclav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ul. 17.listopadu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Břeclav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Za bankou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Hustopeče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Mrštíkova 118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Klobouky u Brna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Míru 169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Mikulov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Republikánské obrany 1584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Hodonín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Lipová alej 3846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Bzenec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Svobody 73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Kyjov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Jungmannova 1310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Kyjov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třída Komenského 50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Ždánice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Městečko 787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Strážnice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Svobody 503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Velká nad Veličkou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151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Veselí nad Moravou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tř. Masarykova 117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Bučovice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362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Bučovice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Sovětská 758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Bučovice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Sovětská 912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Slavkov u Brna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Koláčkovo náměstí 727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Rousínov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Sušilovo náměstí 422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Vyškov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Nádražní 238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Vyškov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Palánek 375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Miroslav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Svobody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Moravský Krumlov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Klášterní 125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Moravský Krumlov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Palackého 112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Moravský Krumlov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Zámecká 17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Hrušovany nad Jevišovkou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Míru 22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Hrušovany nad Jevišovkou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Znojemská 638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Vranov nad Dyjí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19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Znojmo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Svobody 2889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Aš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Vysoká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Aš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Vysoká 1783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Cheb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26. dubna 21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Cheb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Svobody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Cheb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Svobody 207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Mariánské Lázně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Příčná 647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Karlovy Vary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Svahová 1170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Karlovy Vary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Závodní 385_1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Karlovy Vary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Závodní 385_2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 v sídle 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Nejdek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Karla IV. 128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Toužim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Sídliště 427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Žlutice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Velké náměstí 144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Ostrov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Klínovecká 1407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Kraslice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Palackého 1891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Horní Slavkov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Dlouhá 634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Chodov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Bezručova 567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Sokolov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Jednoty 654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Hradec Králové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Wonkova 1142_1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Hradec Králové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Wonkova 1142_2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 v sídle 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Hradec Králové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Wonkova 1143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Smiřice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Palackého 106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Třebechovice pod Orebem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náměstí 14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Chlumec nad Cidlinou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Pražská 82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Nový Bydžov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Josefa Jungmanna 1533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Hořice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Jiřího z Poděbrad 226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Jičín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Havlíčkova 56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Jičín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Revoluční 1076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Kopidlno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Tomáše Svobody 141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Lázně Bělohrad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Prostřední Nová Ves 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Nová Paka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náměstí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Broumov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Dělnické domy 78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Broumov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Opočenského 60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Jaroměř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Dr. Ed. Beneše 191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Jaroměř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Československé armády 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Červený Kostelec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Komenského 26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Česká Skalice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třída T. G. Masaryka 80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Náchod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Kladská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Náchod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Kladská 1092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Náchod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Plhovská 1098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Nové Město nad Metují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Republiky 78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Dobruška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F. L. Věka 26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Kostelec nad Orlicí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Dukelských hrdinů 985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Kostelec nad Orlicí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Palackého náměstí 37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Kostelec nad Orlicí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Palackého náměstí 38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Rychnov nad Kněžnou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Havlíčkova 136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Rychnov nad Kněžnou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Jiráskova 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spisovna apod.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Rychnov nad Kněžnou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Štemberkova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Rychnov nad Kněžnou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Štemberkova 1433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Dvůr Králové nad Labem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17. listopadu 2657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Hostinné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B. Němcové 442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Trutnov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Horská 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Úpice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Pod městem 625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Vrchlabí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Krkonošská 153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Česká Lípa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Děčínská 389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Česká Lípa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Paní Zdislavy 419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Doksy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Republiky 191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Mimoň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Malá 181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Mimoň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Nádražní 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rekonstrukce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Cvikov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Osvobození 63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Nový Bor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B. Egermanna 1001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Nový Bor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B. Egermanna 262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Jablonec nad Nisou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 xml:space="preserve">Emilie Floriánové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Jablonec nad Nisou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Emilie Floriánové 1004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Jablonec nad Nisou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Mírové náměstí 484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Železný Brod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Příčná 350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Tanvald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Krkonošská 350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Frýdlant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Železná 824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Nové Město pod Smrkem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Palackého 275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Český Dub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Komenského 45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Český Dub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Řídícího učitele Havla 22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Hrádek nad Nisou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Za Poštou 705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Chrastava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1. máje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Jablonné v Podještědí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Míru 22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Dr. Milady Horákové 580_1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Dr. Milady Horákové 580_2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 v sídle 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Dr. Milady Horákové 580_3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Dr. Milady Horákové 632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rekonstrukce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Jilemnice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 xml:space="preserve">K Břízkám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Jilemnice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náměstí 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Rokytnice nad Jizerou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Dolní Rokytnice 154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Lomnice nad Popelkou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Husovo náměstí 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Semily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Bítouchovská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Semily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Bořkovská 572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rekonstrukce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Semily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Nádražní 92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Turnov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Českého Ráje 94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Bruntál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Květná 1457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Horní Benešov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Masarykova 32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Vrbno pod Pradědem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Nádražní 151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Krnov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Březinova 1018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Krnov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Šmeralova 20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Město Albrechtice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Osvobození 592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Osoblaha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Na Náměstí 122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Rýmařov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8. května 1170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Rýmařov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třída Hrdinů 601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Frýdek  -  Místek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Na Poříčí 3510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Frýdlant nad Ostravicí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10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Jablunkov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Dukelská 104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Jablunkov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Dukelská 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Třinec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Jablunkovská 407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Třinec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Poštovní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Třinec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Poštovní 621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Bohumín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Čáslavská 731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Bohumín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Vrchlického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Bohumín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Vrchlického 608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Český Těšín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Mánesova 509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Český Těšín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 Mlékárny 1863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Havířov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Junácká 1241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Havířov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Junácká 1632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Havířov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Svornosti 1504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Havířov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Svornosti 86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Karviná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Gustawa Morcinka 1112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Karviná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tř. Osvobození 1388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Karviná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Zakladatelská 974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Orlová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Osvobození 1289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Orlová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Rydultowská 1370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Bílovec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Pivovarská 556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Frenštát pod Radhoštěm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Místecká 1660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Frenštát pod Radhoštěm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Tyršova 993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Kopřivnice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Štefánikova 1163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Nový Jičín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Msgr. Šrámka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spisovna apod.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Nový Jičín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Msgr. Šrámka 1030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Nový Jičín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Msgr. Šrámka 1099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Nový Jičín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Tyršova 140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Odry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Nádražní 670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Hlučín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Čs. armády 52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Hlučín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Mírové náměstí 25 B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Hlučín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Mírové náměstí 25 C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Kravaře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Bezručova 542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Kravaře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Petra z Kravař 3165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Opava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Bochenkova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Opava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Bochenkova 2712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Opava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Janská 785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Vítkov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Luční 663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Vítkov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Wolkerova 467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Ostrava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30. dubna 3128_1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spisovna apod.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Ostrava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30. dubna 3128_2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Ostrava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30. dubna 3130_1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Ostrava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30. dubna 3130_2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 v sídle 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Ostrava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30. dubna 3130_3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Ostrava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30. dubna 3130_4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Ostrava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30. dubna 3130_5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Ostrava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Na Obvodu 1098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Ostrava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Pivovarská 84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Ostrava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Zahradní 368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rekonstrukce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Ostrava  -  jih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Hudební 496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Ostrava  -  Poruba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Opavská 1118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Ostrava  -  Vítkovice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Mírová 96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Javorník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Svobody 417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Jeseník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Karla Čapka 1147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Vidnava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Mírové náměstí 80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Zlaté Hory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Nádražní 280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Litovel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Chořelice 1082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Litovel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Poděbradova 751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tř. Kosmonautů 1085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rekonstrukce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tř. Kosmonautů 989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Vejdovského 988_1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Vejdovského 988_2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 v sídle 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Šternberk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Uničovská 182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Uničov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Bezručovo nám. 480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Uničov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Šternberská 499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Na Příhonech 405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Prostějov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Lutinovova 42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Prostějov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Milíčova 2633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rekonstrukce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Prostějov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Spojenců 2632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rekonstrukce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Prostějov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Plumlovská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spisovna apod.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Prostějov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Plumlovská 458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Hranice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Purgešova 1399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Kojetín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Míru 21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Lipník nad Bečvou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Bratrská 358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Přerov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T. G. Masaryka 555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Přerov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Smetanova 2017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Přerov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Šrobárova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Přerov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Žerotínovo nám. 168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Hanušovice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Hynčická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Mohelnice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Olomoucká 353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Šumperk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Lidická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Šumperk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Lidická 516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Šumperk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M. R. Štefánika 1059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rekonstrukce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Šumperk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Starobranská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Šumperk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Starobranská 2700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Zábřeh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Osvobození 345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Zábřeh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Spojovací 674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Hlinsko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Poděbradovo náměstí 1570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Chrudim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Pardubická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Chrudim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Pardubická 310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Chrudim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Pardubická 311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Nasavrky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77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Skuteč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Smetanova 842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Třemošnice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Míru 451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Holice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Holubova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Holice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T. G. Masaryka 16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Holice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Palackého 38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 xml:space="preserve">Boženy Vikové Kunětické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Boženy Vikové Kunětické 2011_1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Boženy Vikové Kunětické 2011_2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 v sídle 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Jiráskova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Jiráskova 20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Na Spravedlnosti 1533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Republiky 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spisovna apod.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Přelouč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K. H. Máchy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Přelouč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K. H. Máchy 908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Litomyšl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Havlíčkova 1118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Litomyšl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J. E. Purkyně 918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Jevíčko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Palackého nám.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Moravská Třebová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Cihlářova 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Polička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Husova 314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Polička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Kostelní 83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Polička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Nádražní 591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Svitavy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5. května 794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Svitavy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Bezručova 2055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Svitavy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Lanškrounská 1899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Česká Třebová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Na Strouze 1643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Králíky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Karla Čapka 316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Králíky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Příční 352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Králíky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Sadová 314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rekonstrukce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Lanškroun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Opletalova 92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Ústí nad Orlicí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17. listopadu 1394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Ústí nad Orlicí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Smetanova 43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spisovna apod.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Choceň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Jungmannova 301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Vysoké Mýto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Žižkova 272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Jablonné nad Orlicí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5. května 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Žamberk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Nádražní 833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Domažlice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Msgr. Staška 265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Horšovský Týn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Republiky 59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Klatovy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Krameriova 180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Klatovy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Randova 167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Klatovy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Vídeňská 66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Klatovy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Voříškova 825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rekonstrukce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Horažďovice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Mírové náměstí 19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Horažďovice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Mírové náměstí 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Horažďovice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parc. č. 227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Nýrsko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Strážovská 529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Plánice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180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Sušice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Nádražní 1226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Kaplířova 2731_1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Blovice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Hradiště 20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Blovice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Hradišťská 148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Dobřany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T. G. M.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Nepomuk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Augustina Němejce 72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Kaplířova 2731_3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 v sídle 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Přeštice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Husova 760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Přeštice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Palackého 460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Stod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ČSA 294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Stod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Sokolská 566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Kaplířova 2731_2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 v sídle 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Klatovská třída 2848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Kralovice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Manětínská 404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Kralovice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Manětínská 493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Kralovice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nám.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Manětín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Nýřany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Benešova třída 1245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rekonstrukce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Nýřany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Benešova třída 79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Nýřany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Benešova třída 87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Plasy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Stará cesta 558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Kaplířova 2731_4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 v sídle 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Radnice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Kašpara Šternberka 363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Rokycany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Palackého 162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Rokycany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Svazu bojovníků za svobodu 68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Zbiroh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náměstí 123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Bor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Přimdská 501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Planá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Svobody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Stříbro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Benešova 511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Stříbro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Mánesova 166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Stříbro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náměstí 63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Tachov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T. G. Masaryka 1326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Tachov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tř. Míru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Tachov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tř. Míru 1633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Benešov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Dukelská 2080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Vlašim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Lidická 1697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Votice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Komenského nám. 230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Beroun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Okružní 333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Beroun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Pod Kaplankou 21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Beroun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 xml:space="preserve">V hlinkách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Hořovice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Pražská 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Kladno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Dukelských hrdinů 1372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Kladno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Dukelských hrdinů 1373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Kladno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Dukelských hrdinů 1374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Stochov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Jaroslava Šípka 486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Slaný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VPreaderUP1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Slaný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náměstí 160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Slaný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Netovická 875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Český Brod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Arnošta z Pardubic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Kolín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Karlovo náměstí 45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Kolín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Kutnohorská 39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Čáslav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Jana Žižky z Trocnova 168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Čáslav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Jana Žižky z Trocnova 169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Kutná Hora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Benešova 70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Kutná Hora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Radnická 178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Uhlířské Janovice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Hasičská 521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Zruč nad Sázavou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Poštovní 593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Kralupy nad Vltavou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Palackého nám. 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Kralupy nad Vltavou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Přemyslova 352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Mělník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Nová 2571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Neratovice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Na Výsluní 1234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Neratovice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Republiky 400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Benátky nad Jizerou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Zámek 49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Mladá Boleslav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Jaselská 292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Mladá Boleslav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Staroměstské náměstí 70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Mnichovo Hradiště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Jiráskova 1533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Městec Králové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Republiky 213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Lysá nad Labem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Husovo náměstí 23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Milovice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30. června 508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Nymburk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Bedřicha Smetany 55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spisovna apod.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Nymburk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Dělnická 402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Poděbrady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T.G.Masaryka 1130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Brandýsnad Labem - Stará Boleslav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Jiřího Wolkera 503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Dobrovského 1278_2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Říčany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Komenského náměstí 1850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Dobrovského 1278_3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Roztoky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Havlíčkova 713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Dobříš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Na Zlaté stezce 1075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Březnice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Příbram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T. G. Masaryka 145_1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Příbram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T. G. Masaryka 145_2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 v sídle 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Rožmitál pod Třemšínem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Komenského 646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Sedlčany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Kapitána Jaroše 482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Nové Strašecí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Havlíčkova 1155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Rakovník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Na Sekyře 2123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Rakovník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nábř. T. G. Masaryka 2473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Benešov nad Ploučnicí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Míru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Česká Kamenice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Tyršova 35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Děčín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Březinova 442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Děčín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Hudečkova 757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Děčín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Komenského nám. 641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Děčín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 Plovárny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Děčín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 Plovárny 1190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Děčín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Zbrojnická 779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Rumburk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Lužické 120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Rumburk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Slovenského nár. povstání 131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Rumburk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Třída 9. května 1051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spisovna apod.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Šluknov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Míru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spisovna apod.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Šluknov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T. G. Masaryka 683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Varnsdorf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Melantrichova 1272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Chomutov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Cihlářská 4106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rekonstrukce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Chomutov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Cihlářská 4107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Chomutov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Cihlářská 5909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Chomutov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Nerudova 655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Chomutov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Zborovská 4602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Jirkov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Vinařická 1425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Kadaň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Jana Roháče 1381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Kadaň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kpt. Jaroše 630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Kadaň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Vrchlického 172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Vejprty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Maxima Gorkého 981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Vejprty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Tylova 870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Klášterec nad Ohří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Polní 683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Libochovice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5. května 48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Litoměřice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Dominikánské náměstí 166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Litoměřice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Michalská 259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Litoměřice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Na Valech 525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Lovosice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Osvoboditelů 1035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Roudnice nad Labem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Riegrova 1100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Roudnice nad Labem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třída T. G. Masaryka 2498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Štětí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Dlouhá 689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Štětí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Mírové nám. 69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Štětí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 tržnice 701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Úštěk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Mírové náměstí 18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Úštěk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Mírové náměstí 83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Louny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Mánesova 2367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Louny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Pod Nemocnicí 2380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Louny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 xml:space="preserve">Pod Nemocnicí, budova bez č.p.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Louny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Postoloprtská 2664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Postoloprty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Mírové náměstí 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Postoloprty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Mírové náměstí 67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Podbořany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A. Dvořáka 399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Podbořany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náměstí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Podbořany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náměstí 733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Podbořany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Mírová 615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Žatec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třída Obránců míru 1830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Žatec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třída Obránců míru 2767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Žatec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třída Obránců míru 295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Litvínov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Holešická 247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Litvínov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Ke Střelnici 167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Litvínov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 Zámeckého parku 2000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Most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tř. Budovatelů 1987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Most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tř. Budovatelů 1988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Most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tř. Budovatelů 1989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Most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tř. Budovatelů 1995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Most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tř. Budovatelů 2957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Bílina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Žižkovo náměstí 58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Duchcov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Bílinská 184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Duchcov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Míru 14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Krupka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Mariánské náměstí 32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Teplice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Vrchlického 1093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Teplice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Vrchlického 3175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Teplice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Vrchlického 725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Libouchec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211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Ústí nad Labem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Bělehradská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Ústí nad Labem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Bělehradská 1184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Ústí nad Labem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Bělehradská 1338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Ústí nad Labem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Dvořákova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Ústí nad Labem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Dvořákova 16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Ústí nad Labem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Dvořákova 1609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Ústí nad Labem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Matiční 182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Ústí nad Labem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Mírové nám. 3129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Ústí nad Labem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Veleslavínova 3108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Ústí nad Labem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 xml:space="preserve">Winstona Churchila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Ústí nad Labem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Winstona Churchilla 1612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Velké Březno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Litoměřická 24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Golčův Jeníkov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T. G. Masaryka 110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Havlíčkův Brod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Jihlavská 42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Přibyslav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Bechyňovo náměstí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Chotěboř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Krále Jana 259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Ždírec nad Doubravou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Školní 500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Ledeč nad Sázavou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Husovo náměstí 16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Světlá nad Sázavou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Trčků z Lípy 18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Jihlava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Brtnická 2531_1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Jihlava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Brtnická 2531_2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 v sídle 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Jihlava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Brtnická 2531_3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rekonstrukce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Jihlava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Tolstého 1914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Jihlava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Žižkova 1872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Polná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Varhánkova 278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Polná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Žižkova 91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Třešť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Revoluční 20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Telč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Slavatovská 98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Humpolec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Příčná 1525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Kamenice nad Lipou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Čsl. Armády 52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Pacov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Svobody 320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Pelhřimov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Pražská 127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spisovna apod.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Pelhřimov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Pražská 2461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Pelhřimov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Pražská 2462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Jemnice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Tyršova 589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Moravské Budějovice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Husova 375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Náměšť nad Oslavou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Husova 898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Náměšť nad Oslavou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nám. 104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Náměšť nad Oslavou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Palackého 660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Hrotovice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8. května 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Jaroměřice nad Rokytnou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nám. Míru 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Třebíč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Komenského nám. 1189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Třebíč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nám. 116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Bystřice nad Pernštejnem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Tyršova 408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Nové Město na Moravě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 xml:space="preserve">Rokytno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nepotřebnost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Nové Město na Moravě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Vratislavovo náměstí 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Velká Bíteš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náměstí 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Velké Meziříčí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Hornoměstská 864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Vlachovice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 Rokytna 76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nepotřebnost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Žďár nad Sázavou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Komenského 1786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Žďár nad Sázavou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Strojírenská 2210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Bystřice pod Hostýnem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6. května 1071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Bystřice pod Hostýnem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nám. 69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Holešov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Tovární 1407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Koryčany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401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Kroměříž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Erbenovo nábřeží 4251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lastRenderedPageBreak/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Kroměříž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Kotojedská 269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Kroměříž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Moravská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garáž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Morkovice - Slížany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Náměstí 115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Uherské Hradiště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Na Morávce 1215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Uherské Hradiště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Svatováclavská 568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Bojkovice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Sušilova 952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Uherský Brod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Bož. Němcové 2535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Uherský Brod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Svat. Čecha 1365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Karolinka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Radniční náměstí 42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Rožnov pod Radhoštěm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Školní 2639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Rožnov pod Radhoštěm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Zemědělská 572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Valašské Meziříčí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Železničního vojska 1349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Horní Lideč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292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Vsetín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Mostecká 303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Vsetín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Pod Žamboškou 1024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Otrokovice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tř. Osvobození 1388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Slavičín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Osvobození 25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Brumov - Bylnice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Hildy Synkové 942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Valašské Klobouky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Masarykovo náměstí 177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KoP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Luhačovice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Masarykova 137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Vizovice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Nábřežní 993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D 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Čiperova 5182_1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Čiperova 5182_2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 v sídle KrP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třída Tomáše Bati 3792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  <w:tr w:rsidR="00330F76" w:rsidRPr="000E0656" w:rsidTr="00FE121F">
        <w:trPr>
          <w:trHeight w:val="300"/>
        </w:trPr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Zlín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třída Tomáše Bati 508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F76" w:rsidRPr="000E0656" w:rsidRDefault="00330F76" w:rsidP="00FE121F">
            <w:pPr>
              <w:rPr>
                <w:rFonts w:ascii="Calibri" w:eastAsia="Times New Roman" w:hAnsi="Calibri" w:cs="Times New Roman"/>
                <w:lang w:eastAsia="cs-CZ"/>
              </w:rPr>
            </w:pPr>
            <w:r w:rsidRPr="000E0656">
              <w:rPr>
                <w:rFonts w:ascii="Calibri" w:eastAsia="Times New Roman" w:hAnsi="Calibri" w:cs="Times New Roman"/>
                <w:lang w:eastAsia="cs-CZ"/>
              </w:rPr>
              <w:t>VyKoP II</w:t>
            </w:r>
          </w:p>
        </w:tc>
      </w:tr>
    </w:tbl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</w:p>
    <w:p w:rsidR="00330F76" w:rsidRPr="0021599B" w:rsidRDefault="00330F76" w:rsidP="00330F76">
      <w:pPr>
        <w:pStyle w:val="Nadpis20"/>
        <w:keepLines w:val="0"/>
        <w:numPr>
          <w:ilvl w:val="1"/>
          <w:numId w:val="5"/>
        </w:numPr>
        <w:spacing w:before="240" w:after="240" w:line="276" w:lineRule="auto"/>
        <w:ind w:left="578" w:hanging="578"/>
        <w:jc w:val="both"/>
        <w:rPr>
          <w:sz w:val="24"/>
          <w:szCs w:val="24"/>
        </w:rPr>
      </w:pPr>
      <w:bookmarkStart w:id="52" w:name="_Toc430680839"/>
      <w:bookmarkStart w:id="53" w:name="_Toc444517358"/>
      <w:bookmarkStart w:id="54" w:name="_Toc447701871"/>
      <w:r w:rsidRPr="0021599B">
        <w:rPr>
          <w:sz w:val="24"/>
          <w:szCs w:val="24"/>
        </w:rPr>
        <w:t>Počet DS ÚP</w:t>
      </w:r>
      <w:bookmarkEnd w:id="52"/>
      <w:bookmarkEnd w:id="53"/>
      <w:bookmarkEnd w:id="54"/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b/>
        </w:rPr>
      </w:pPr>
      <w:r>
        <w:t xml:space="preserve">Počet datových schránek Úřadu práce ČR je k 5. 2. 2015  </w:t>
      </w:r>
      <w:r>
        <w:rPr>
          <w:b/>
        </w:rPr>
        <w:t>79</w:t>
      </w:r>
    </w:p>
    <w:p w:rsidR="00330F76" w:rsidRDefault="00330F76" w:rsidP="00330F76">
      <w:pPr>
        <w:rPr>
          <w:b/>
        </w:rPr>
      </w:pPr>
      <w:r>
        <w:rPr>
          <w:b/>
        </w:rPr>
        <w:t>Informace viz</w:t>
      </w:r>
    </w:p>
    <w:p w:rsidR="00330F76" w:rsidRDefault="006958C3" w:rsidP="00330F76">
      <w:hyperlink r:id="rId18" w:history="1">
        <w:r w:rsidR="00330F76">
          <w:rPr>
            <w:rStyle w:val="Hypertextovodkaz"/>
          </w:rPr>
          <w:t>http://seznam.gov.cz/ovm/searchList.do?ref=obcan&amp;start=null&amp;searchCriterium=ovm_name_of_subject&amp;searchValue=w5rFmWFkIHByw6FjZSDEjGVza8OpIHJlcHVibGlreQ%3D%3D</w:t>
        </w:r>
      </w:hyperlink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3"/>
        <w:gridCol w:w="3022"/>
        <w:gridCol w:w="3067"/>
      </w:tblGrid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958C3" w:rsidP="00FE121F">
            <w:hyperlink r:id="rId19" w:history="1">
              <w:r w:rsidR="00330F76">
                <w:rPr>
                  <w:rStyle w:val="prewrap"/>
                  <w:color w:val="0000FF"/>
                  <w:u w:val="single"/>
                </w:rPr>
                <w:t>Úřad práce České republiky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t xml:space="preserve"> </w:t>
            </w:r>
            <w:r>
              <w:br/>
              <w:t xml:space="preserve">(Hlavní město Praha)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20" w:history="1">
              <w:r w:rsidR="00330F76">
                <w:rPr>
                  <w:rStyle w:val="prewrap"/>
                  <w:color w:val="0000FF"/>
                  <w:u w:val="single"/>
                </w:rPr>
                <w:t>exekuce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>Název subjektu: exekuce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21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Českých Budějovicích - kontaktní pracoviště České Budějovice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</w:t>
            </w:r>
            <w:r>
              <w:rPr>
                <w:rStyle w:val="searchhighlight"/>
              </w:rPr>
              <w:t>Českých</w:t>
            </w:r>
            <w:r>
              <w:rPr>
                <w:rStyle w:val="prewrap"/>
              </w:rPr>
              <w:t xml:space="preserve"> Budějovicích - kontaktní pracoviště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Budějovice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958C3" w:rsidP="00FE121F">
            <w:hyperlink r:id="rId22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Českých Budějovicích - kontaktní pracoviště Český Krumlov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</w:t>
            </w:r>
            <w:r>
              <w:rPr>
                <w:rStyle w:val="searchhighlight"/>
              </w:rPr>
              <w:t>Českých</w:t>
            </w:r>
            <w:r>
              <w:rPr>
                <w:rStyle w:val="prewrap"/>
              </w:rPr>
              <w:t xml:space="preserve"> Budějovicích - kontaktní pracoviště </w:t>
            </w:r>
            <w:r>
              <w:rPr>
                <w:rStyle w:val="searchhighlight"/>
              </w:rPr>
              <w:t>Český</w:t>
            </w:r>
            <w:r>
              <w:rPr>
                <w:rStyle w:val="prewrap"/>
              </w:rPr>
              <w:t xml:space="preserve"> Krumlov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23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Liberci - kontaktní pracoviště Česká Lípa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Liberci - kontaktní pracoviště </w:t>
            </w:r>
            <w:r>
              <w:rPr>
                <w:rStyle w:val="searchhighlight"/>
              </w:rPr>
              <w:t>Česká</w:t>
            </w:r>
            <w:r>
              <w:rPr>
                <w:rStyle w:val="prewrap"/>
              </w:rPr>
              <w:t xml:space="preserve"> Lípa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24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Českých Budějovicích - kontaktní pracoviště Tábor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</w:t>
            </w:r>
            <w:r>
              <w:rPr>
                <w:rStyle w:val="searchhighlight"/>
              </w:rPr>
              <w:t>Českých</w:t>
            </w:r>
            <w:r>
              <w:rPr>
                <w:rStyle w:val="prewrap"/>
              </w:rPr>
              <w:t xml:space="preserve"> Budějovicích - kontaktní pracoviště Tábor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958C3" w:rsidP="00FE121F">
            <w:hyperlink r:id="rId25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Českých Budějovicích - kontaktní pracoviště Písek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</w:t>
            </w:r>
            <w:r>
              <w:rPr>
                <w:rStyle w:val="searchhighlight"/>
              </w:rPr>
              <w:t>Českých</w:t>
            </w:r>
            <w:r>
              <w:rPr>
                <w:rStyle w:val="prewrap"/>
              </w:rPr>
              <w:t xml:space="preserve"> Budějovicích - kontaktní pracoviště Písek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26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Českých Budějovicích - kontaktní pracoviště Strakonice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</w:t>
            </w:r>
            <w:r>
              <w:rPr>
                <w:rStyle w:val="searchhighlight"/>
              </w:rPr>
              <w:t>Českých</w:t>
            </w:r>
            <w:r>
              <w:rPr>
                <w:rStyle w:val="prewrap"/>
              </w:rPr>
              <w:t xml:space="preserve"> Budějovicích - kontaktní pracoviště Strakonice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27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Českých Budějovicích - kontaktní pracoviště Prachatice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</w:t>
            </w:r>
            <w:r>
              <w:rPr>
                <w:rStyle w:val="searchhighlight"/>
              </w:rPr>
              <w:t>Českých</w:t>
            </w:r>
            <w:r>
              <w:rPr>
                <w:rStyle w:val="prewrap"/>
              </w:rPr>
              <w:t xml:space="preserve"> Budějovicích - kontaktní pracoviště Prachatice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958C3" w:rsidP="00FE121F">
            <w:hyperlink r:id="rId28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Českých Budějovicích - kontaktní pracoviště Jindřichův Hradec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lastRenderedPageBreak/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</w:t>
            </w:r>
            <w:r>
              <w:rPr>
                <w:rStyle w:val="searchhighlight"/>
              </w:rPr>
              <w:t>Českých</w:t>
            </w:r>
            <w:r>
              <w:rPr>
                <w:rStyle w:val="prewrap"/>
              </w:rPr>
              <w:t xml:space="preserve"> Budějovicích - kontaktní pracoviště Jindřichův Hradec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29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pro hl. m. Prahu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pro hl. m. Prahu </w:t>
            </w:r>
            <w:r>
              <w:rPr>
                <w:rStyle w:val="prewrap"/>
              </w:rPr>
              <w:lastRenderedPageBreak/>
              <w:t>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30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Pardubicích - kontaktní pracoviště Svitavy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</w:t>
            </w:r>
            <w:r>
              <w:rPr>
                <w:rStyle w:val="prewrap"/>
              </w:rPr>
              <w:lastRenderedPageBreak/>
              <w:t>krajská pobočka v Pardubicích - kontaktní pracoviště Svitavy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958C3" w:rsidP="00FE121F">
            <w:hyperlink r:id="rId31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Ostravě - kontaktní pracoviště Karviná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Ostravě - kontaktní pracoviště Karviná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32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Plzni - kontaktní pracoviště Plzeň-jih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Plzni - kontaktní pracoviště Plzeň-jih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33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ve Zlíně - kontaktní pracoviště Zlín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ve Zlíně - kontaktní pracoviště Zlín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958C3" w:rsidP="00FE121F">
            <w:hyperlink r:id="rId34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Jihlavě - kontaktní pracoviště Žďár nad Sázavou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Jihlavě - kontaktní pracoviště Žďár nad Sázavou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35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ve Zlíně - kontaktní pracoviště Vsetín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ve Zlíně - kontaktní pracoviště Vsetín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36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Ostravě - kontaktní pracoviště Frýdek-Místek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Ostravě - kontaktní pracoviště Frýdek-Místek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958C3" w:rsidP="00FE121F">
            <w:hyperlink r:id="rId37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Pardubicích - kontaktní pracoviště Ústí nad Orlicí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Pardubicích - kontaktní pracoviště Ústí nad Orlicí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38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ve Zlíně - kontaktní pracoviště Uherské Hradiště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ve Zlíně - kontaktní pracoviště Uherské Hradiště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39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Jihlavě - kontaktní pracoviště Třebíč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Jihlavě - kontaktní pracoviště Třebíč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958C3" w:rsidP="00FE121F">
            <w:hyperlink r:id="rId40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Ústí nad Labem - kontaktní pracoviště Teplice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Ústí nad Labem - kontaktní pracoviště Teplice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</w:r>
            <w:r>
              <w:lastRenderedPageBreak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41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Olomouci - kontaktní pracoviště Šumperk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Olomouci - kontaktní pracoviště Šumperk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</w:r>
            <w:r>
              <w:lastRenderedPageBreak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42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Příbrami - kontaktní pracoviště Rakovník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Příbrami - kontaktní pracoviště Rakovník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</w:r>
            <w:r>
              <w:lastRenderedPageBreak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958C3" w:rsidP="00FE121F">
            <w:hyperlink r:id="rId43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Příbrami - kontaktní pracoviště Příbram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Příbrami - kontaktní pracoviště Příbram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44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Olomouci - kontaktní pracoviště Přerov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Olomouci - kontaktní pracoviště Přerov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45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Plzni - kontaktní pracoviště Plzeň-město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Plzni - kontaktní pracoviště Plzeň-město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958C3" w:rsidP="00FE121F">
            <w:hyperlink r:id="rId46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Ostravě - kontaktní pracoviště Opava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Ostravě - kontaktní pracoviště Opava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47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 Olomouci - kontaktní pracoviště Olomouc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Olomouci - kontaktní pracoviště Olomouc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48" w:history="1">
              <w:r w:rsidR="00330F76">
                <w:rPr>
                  <w:rStyle w:val="prewrap"/>
                  <w:color w:val="0000FF"/>
                  <w:u w:val="single"/>
                </w:rPr>
                <w:t>Úřad práce ČR - krajská pobočka ve Zlíně - kontaktní pracoviště Kroměříž (Úřad práce České republiky)</w:t>
              </w:r>
              <w:r w:rsidR="00330F76">
                <w:rPr>
                  <w:rStyle w:val="Hypertextovodkaz"/>
                </w:rPr>
                <w:t xml:space="preserve"> </w:t>
              </w:r>
            </w:hyperlink>
          </w:p>
          <w:p w:rsidR="00330F76" w:rsidRDefault="00330F76" w:rsidP="00FE121F">
            <w:pPr>
              <w:rPr>
                <w:sz w:val="24"/>
                <w:szCs w:val="24"/>
              </w:rPr>
            </w:pPr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ve Zlíně - kontaktní pracoviště Kroměříž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958C3" w:rsidP="00FE121F">
            <w:hyperlink r:id="rId49" w:history="1">
              <w:r w:rsidR="00330F76" w:rsidRPr="008B0890">
                <w:rPr>
                  <w:rStyle w:val="Hypertextovodkaz"/>
                </w:rPr>
                <w:t xml:space="preserve">Úřad práce ČR - krajská pobočka v Příbrami - kontaktní pracoviště Kolín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Příbrami - kontaktní pracoviště Kolín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50" w:history="1">
              <w:r w:rsidR="00330F76" w:rsidRPr="008B0890">
                <w:rPr>
                  <w:rStyle w:val="Hypertextovodkaz"/>
                </w:rPr>
                <w:t xml:space="preserve">Úřad práce ČR - krajská pobočka v Olomouci - kontaktní pracoviště Jeseník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Olomouci - kontaktní pracoviště Jeseník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51" w:history="1">
              <w:r w:rsidR="00330F76" w:rsidRPr="008B0890">
                <w:rPr>
                  <w:rStyle w:val="Hypertextovodkaz"/>
                </w:rPr>
                <w:t xml:space="preserve">Úřad práce ČR - krajská pobočka v Jihlavě - kontaktní pracoviště - Havlíčkův Brod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Jihlavě - kontaktní pracoviště - Havlíčkův Brod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958C3" w:rsidP="00FE121F">
            <w:hyperlink r:id="rId52" w:history="1">
              <w:r w:rsidR="00330F76" w:rsidRPr="008B0890">
                <w:rPr>
                  <w:rStyle w:val="Hypertextovodkaz"/>
                </w:rPr>
                <w:t xml:space="preserve">Úřad práce ČR - krajská pobočka v Ústí nad Labem - kontaktní pracoviště Děčín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Ústí nad Labem - kontaktní pracoviště Děčín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53" w:history="1">
              <w:r w:rsidR="00330F76" w:rsidRPr="008B0890">
                <w:rPr>
                  <w:rStyle w:val="Hypertextovodkaz"/>
                </w:rPr>
                <w:t xml:space="preserve">Úřad práce ČR - krajská pobočka v Pardubicích - kontaktní pracoviště Chrudim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Pardubicích - kontaktní pracoviště Chrudim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54" w:history="1">
              <w:r w:rsidR="00330F76" w:rsidRPr="008B0890">
                <w:rPr>
                  <w:rStyle w:val="Hypertextovodkaz"/>
                </w:rPr>
                <w:t xml:space="preserve">Úřad práce ČR - krajská pobočka v Ústí nad Labem - kontaktní pracoviště Chomutov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Ústí nad Labem - kontaktní pracoviště Chomutov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958C3" w:rsidP="00FE121F">
            <w:hyperlink r:id="rId55" w:history="1">
              <w:r w:rsidR="00330F76" w:rsidRPr="008B0890">
                <w:rPr>
                  <w:rStyle w:val="Hypertextovodkaz"/>
                </w:rPr>
                <w:t xml:space="preserve">Úřad práce ČR - krajská pobočka v Karlových Varech - kontaktní pracoviště Cheb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lastRenderedPageBreak/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Karlových Varech - kontaktní pracoviště Cheb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56" w:history="1">
              <w:r w:rsidR="00330F76" w:rsidRPr="008B0890">
                <w:rPr>
                  <w:rStyle w:val="Hypertextovodkaz"/>
                </w:rPr>
                <w:t xml:space="preserve">Úřad práce ČR - krajská pobočka v Ostravě - kontaktní pracoviště Bruntál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lastRenderedPageBreak/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Ostravě - kontaktní pracoviště Bruntál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57" w:history="1">
              <w:r w:rsidR="00330F76" w:rsidRPr="008B0890">
                <w:rPr>
                  <w:rStyle w:val="Hypertextovodkaz"/>
                </w:rPr>
                <w:t xml:space="preserve">Úřad práce ČR - krajská pobočka v Brně - kontaktní pracoviště Břeclav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lastRenderedPageBreak/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Brně - kontaktní pracoviště Břeclav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958C3" w:rsidP="00FE121F">
            <w:hyperlink r:id="rId58" w:history="1">
              <w:r w:rsidR="00330F76" w:rsidRPr="008B0890">
                <w:rPr>
                  <w:rStyle w:val="Hypertextovodkaz"/>
                </w:rPr>
                <w:t xml:space="preserve">Úřad práce ČR - krajská pobočka v Brně - kontaktní pracoviště Blansko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Brně - kontaktní pracoviště Blansko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59" w:history="1">
              <w:r w:rsidR="00330F76" w:rsidRPr="008B0890">
                <w:rPr>
                  <w:rStyle w:val="Hypertextovodkaz"/>
                </w:rPr>
                <w:t xml:space="preserve">Úřad práce ČR - krajská pobočka v Příbrami - kontaktní pracoviště Benešov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Příbrami - kontaktní pracoviště Benešov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60" w:history="1">
              <w:r w:rsidR="00330F76" w:rsidRPr="008B0890">
                <w:rPr>
                  <w:rStyle w:val="Hypertextovodkaz"/>
                </w:rPr>
                <w:t xml:space="preserve">Úřad práce ČR - krajská pobočka v Brně - kontaktní pracoviště Vyškov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Brně - kontaktní pracoviště Vyškov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958C3" w:rsidP="00FE121F">
            <w:hyperlink r:id="rId61" w:history="1">
              <w:r w:rsidR="00330F76" w:rsidRPr="008B0890">
                <w:rPr>
                  <w:rStyle w:val="Hypertextovodkaz"/>
                </w:rPr>
                <w:t xml:space="preserve">Úřad práce ČR - krajská pobočka v Hradci Králové - kontaktní pracoviště Trutnov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Hradci Králové - kontaktní pracoviště Trutnov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62" w:history="1">
              <w:r w:rsidR="00330F76" w:rsidRPr="008B0890">
                <w:rPr>
                  <w:rStyle w:val="Hypertextovodkaz"/>
                </w:rPr>
                <w:t xml:space="preserve">Úřad práce ČR - krajská pobočka v Plzni - kontaktní pracoviště - Tachov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Plzni - kontaktní pracoviště - Tachov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63" w:history="1">
              <w:r w:rsidR="00330F76" w:rsidRPr="008B0890">
                <w:rPr>
                  <w:rStyle w:val="Hypertextovodkaz"/>
                </w:rPr>
                <w:t xml:space="preserve">Úřad práce ČR - krajská pobočka v Karlových Varech - kontaktní pracoviště Sokolov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Karlových Varech - kontaktní pracoviště Sokolov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958C3" w:rsidP="00FE121F">
            <w:hyperlink r:id="rId64" w:history="1">
              <w:r w:rsidR="00330F76" w:rsidRPr="008B0890">
                <w:rPr>
                  <w:rStyle w:val="Hypertextovodkaz"/>
                </w:rPr>
                <w:t xml:space="preserve">Úřad práce ČR - krajská pobočka v Liberci - kontaktní pracoviště Semily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Liberci - kontaktní pracoviště Semily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65" w:history="1">
              <w:r w:rsidR="00330F76" w:rsidRPr="008B0890">
                <w:rPr>
                  <w:rStyle w:val="Hypertextovodkaz"/>
                </w:rPr>
                <w:t xml:space="preserve">Úřad práce ČR - krajská pobočka v Plzni - kontaktní pracoviště Rokycany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Plzni - kontaktní pracoviště Rokycany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66" w:history="1">
              <w:r w:rsidR="00330F76" w:rsidRPr="008B0890">
                <w:rPr>
                  <w:rStyle w:val="Hypertextovodkaz"/>
                </w:rPr>
                <w:t xml:space="preserve">Úřad práce ČR - krajská pobočka v Olomouci - kontaktní pracoviště Prostějov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Olomouci - kontaktní pracoviště Prostějov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958C3" w:rsidP="00FE121F">
            <w:hyperlink r:id="rId67" w:history="1">
              <w:r w:rsidR="00330F76" w:rsidRPr="008B0890">
                <w:rPr>
                  <w:rStyle w:val="Hypertextovodkaz"/>
                </w:rPr>
                <w:t xml:space="preserve">Úřad práce ČR - krajská pobočka v Jihlavě - kontaktní pracoviště Pelhřimov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Jihlavě - kontaktní pracoviště Pelhřimov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68" w:history="1">
              <w:r w:rsidR="00330F76" w:rsidRPr="008B0890">
                <w:rPr>
                  <w:rStyle w:val="Hypertextovodkaz"/>
                </w:rPr>
                <w:t xml:space="preserve">Úřad práce ČR - krajská pobočka v Pardubicích - kontaktní pracoviště Pardubice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Pardubicích - kontaktní pracoviště Pardubice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69" w:history="1">
              <w:r w:rsidR="00330F76" w:rsidRPr="008B0890">
                <w:rPr>
                  <w:rStyle w:val="Hypertextovodkaz"/>
                </w:rPr>
                <w:t xml:space="preserve">Úřad práce ČR - krajská pobočka v Ostravě - kontaktní pracoviště Ostrava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Ostravě - kontaktní pracoviště Ostrava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958C3" w:rsidP="00FE121F">
            <w:hyperlink r:id="rId70" w:history="1">
              <w:r w:rsidR="00330F76" w:rsidRPr="008B0890">
                <w:rPr>
                  <w:rStyle w:val="Hypertextovodkaz"/>
                </w:rPr>
                <w:t xml:space="preserve">Úřad práce ČR - krajská pobočka v Příbrami - kontaktní pracoviště Nymburk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Příbrami - kontaktní pracoviště Nymburk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71" w:history="1">
              <w:r w:rsidR="00330F76" w:rsidRPr="008B0890">
                <w:rPr>
                  <w:rStyle w:val="Hypertextovodkaz"/>
                </w:rPr>
                <w:t xml:space="preserve">Úřad práce ČR - krajská pobočka v Ostravě - kontaktní pracoviště Nový Jičín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Ostravě - kontaktní pracoviště Nový Jičín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72" w:history="1">
              <w:r w:rsidR="00330F76" w:rsidRPr="008B0890">
                <w:rPr>
                  <w:rStyle w:val="Hypertextovodkaz"/>
                </w:rPr>
                <w:t xml:space="preserve">Úřad práce ČR - krajská pobočka v Hradci Králové - kontaktní pracoviště Náchod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Hradci Králové - kontaktní pracoviště Náchod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958C3" w:rsidP="00FE121F">
            <w:hyperlink r:id="rId73" w:history="1">
              <w:r w:rsidR="00330F76" w:rsidRPr="008B0890">
                <w:rPr>
                  <w:rStyle w:val="Hypertextovodkaz"/>
                </w:rPr>
                <w:t xml:space="preserve">Úřad práce ČR - krajská pobočka v Ústí nad Labem - kontaktní pracoviště Most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Ústí nad Labem - kontaktní pracoviště Most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74" w:history="1">
              <w:r w:rsidR="00330F76" w:rsidRPr="008B0890">
                <w:rPr>
                  <w:rStyle w:val="Hypertextovodkaz"/>
                </w:rPr>
                <w:t xml:space="preserve">Úřad práce ČR - krajská pobočka v Příbrami - kontaktní pracoviště Mladá Boleslav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Příbrami - kontaktní pracoviště Mladá Boleslav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75" w:history="1">
              <w:r w:rsidR="00330F76" w:rsidRPr="008B0890">
                <w:rPr>
                  <w:rStyle w:val="Hypertextovodkaz"/>
                </w:rPr>
                <w:t xml:space="preserve">Úřad práce ČR - krajská pobočka v Příbrami - kontaktní pracoviště Mělník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Příbrami - kontaktní pracoviště Mělník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958C3" w:rsidP="00FE121F">
            <w:hyperlink r:id="rId76" w:history="1">
              <w:r w:rsidR="00330F76" w:rsidRPr="008B0890">
                <w:rPr>
                  <w:rStyle w:val="Hypertextovodkaz"/>
                </w:rPr>
                <w:t xml:space="preserve">Úřad práce ČR - krajská pobočka v Ústí nad Labem - kontaktní pracoviště Louny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Ústí nad Labem - kontaktní pracoviště Louny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77" w:history="1">
              <w:r w:rsidR="00330F76" w:rsidRPr="008B0890">
                <w:rPr>
                  <w:rStyle w:val="Hypertextovodkaz"/>
                </w:rPr>
                <w:t xml:space="preserve">Úřad práce ČR - krajská pobočka v Ústí nad Labem - kontaktní pracoviště Litoměřice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Ústí nad Labem - kontaktní pracoviště Litoměřice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78" w:history="1">
              <w:r w:rsidR="00330F76" w:rsidRPr="008B0890">
                <w:rPr>
                  <w:rStyle w:val="Hypertextovodkaz"/>
                </w:rPr>
                <w:t xml:space="preserve">Úřad práce ČR - krajská pobočka v Liberci - kontaktní pracoviště Liberec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Liberci - kontaktní pracoviště Liberec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958C3" w:rsidP="00FE121F">
            <w:hyperlink r:id="rId79" w:history="1">
              <w:r w:rsidR="00330F76" w:rsidRPr="008B0890">
                <w:rPr>
                  <w:rStyle w:val="Hypertextovodkaz"/>
                </w:rPr>
                <w:t xml:space="preserve">Úřad práce ČR - krajská pobočka v Příbrami - kontaktní pracoviště Kutná Hora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Příbrami - kontaktní pracoviště Kutná Hora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80" w:history="1">
              <w:r w:rsidR="00330F76" w:rsidRPr="008B0890">
                <w:rPr>
                  <w:rStyle w:val="Hypertextovodkaz"/>
                </w:rPr>
                <w:t xml:space="preserve">Úřad práce ČR - krajská pobočka v Plzni - kontaktní pracoviště Klatovy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Plzni - kontaktní pracoviště Klatovy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81" w:history="1">
              <w:r w:rsidR="00330F76" w:rsidRPr="008B0890">
                <w:rPr>
                  <w:rStyle w:val="Hypertextovodkaz"/>
                </w:rPr>
                <w:t xml:space="preserve">Úřad práce ČR - krajská pobočka v Příbrami - kontaktní pracoviště Kladno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Příbrami - kontaktní pracoviště Kladno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958C3" w:rsidP="00FE121F">
            <w:hyperlink r:id="rId82" w:history="1">
              <w:r w:rsidR="00330F76" w:rsidRPr="008B0890">
                <w:rPr>
                  <w:rStyle w:val="Hypertextovodkaz"/>
                </w:rPr>
                <w:t xml:space="preserve">Úřad práce ČR - krajská pobočka v Karlových Varech - kontaktní pracoviště Karlovy Vary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</w:t>
            </w:r>
            <w:r>
              <w:rPr>
                <w:rStyle w:val="prewrap"/>
              </w:rPr>
              <w:lastRenderedPageBreak/>
              <w:t>krajská pobočka v Karlových Varech - kontaktní pracoviště Karlovy Vary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83" w:history="1">
              <w:r w:rsidR="00330F76" w:rsidRPr="008B0890">
                <w:rPr>
                  <w:rStyle w:val="Hypertextovodkaz"/>
                </w:rPr>
                <w:t xml:space="preserve">Úřad práce ČR - krajská pobočka v Jihlavě - kontaktní pracoviště Jihlava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</w:t>
            </w:r>
            <w:r>
              <w:rPr>
                <w:rStyle w:val="prewrap"/>
              </w:rPr>
              <w:lastRenderedPageBreak/>
              <w:t>krajská pobočka v Jihlavě - kontaktní pracoviště Jihlava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84" w:history="1">
              <w:r w:rsidR="00330F76" w:rsidRPr="008B0890">
                <w:rPr>
                  <w:rStyle w:val="Hypertextovodkaz"/>
                </w:rPr>
                <w:t xml:space="preserve">Úřad práce ČR - krajská pobočka v Hradci Králové - kontaktní pracoviště Jičín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</w:t>
            </w:r>
            <w:r>
              <w:rPr>
                <w:rStyle w:val="prewrap"/>
              </w:rPr>
              <w:lastRenderedPageBreak/>
              <w:t>krajská pobočka v Hradci Králové - kontaktní pracoviště Jičín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958C3" w:rsidP="00FE121F">
            <w:hyperlink r:id="rId85" w:history="1">
              <w:r w:rsidR="00330F76" w:rsidRPr="008B0890">
                <w:rPr>
                  <w:rStyle w:val="Hypertextovodkaz"/>
                </w:rPr>
                <w:t xml:space="preserve">Úřad práce ČR - krajská pobočka v Liberci - kontaktní pracoviště Jablonec nad Nisou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Liberci - kontaktní pracoviště Jablonec nad Nisou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86" w:history="1">
              <w:r w:rsidR="00330F76" w:rsidRPr="008B0890">
                <w:rPr>
                  <w:rStyle w:val="Hypertextovodkaz"/>
                </w:rPr>
                <w:t xml:space="preserve">Úřad práce ČR - krajská pobočka v Hradci Králové - kontaktní pracoviště Hradec Králové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Hradci Králové - kontaktní pracoviště Hradec Králové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87" w:history="1">
              <w:r w:rsidR="00330F76" w:rsidRPr="008B0890">
                <w:rPr>
                  <w:rStyle w:val="Hypertextovodkaz"/>
                </w:rPr>
                <w:t xml:space="preserve">Úřad práce ČR - krajská pobočka v Brně - kontaktní pracoviště Hodonín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Brně - kontaktní pracoviště Hodonín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958C3" w:rsidP="00FE121F">
            <w:hyperlink r:id="rId88" w:history="1">
              <w:r w:rsidR="00330F76" w:rsidRPr="008B0890">
                <w:rPr>
                  <w:rStyle w:val="Hypertextovodkaz"/>
                </w:rPr>
                <w:t xml:space="preserve">Úřad práce ČR - krajská pobočka v Plzni - kontaktní pracoviště Domažlice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Plzni - kontaktní pracoviště Domažlice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89" w:history="1">
              <w:r w:rsidR="00330F76" w:rsidRPr="008B0890">
                <w:rPr>
                  <w:rStyle w:val="Hypertextovodkaz"/>
                </w:rPr>
                <w:t xml:space="preserve">Úřad práce ČR - krajská pobočka v Příbrami - kontaktní pracoviště Beroun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Příbrami - kontaktní pracoviště Beroun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90" w:history="1">
              <w:r w:rsidR="00330F76" w:rsidRPr="008B0890">
                <w:rPr>
                  <w:rStyle w:val="Hypertextovodkaz"/>
                </w:rPr>
                <w:t xml:space="preserve">Úřad práce ČR - krajská pobočka v Příbrami - kontaktní pracoviště Praha-východ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Příbrami - kontaktní pracoviště Praha-východ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958C3" w:rsidP="00FE121F">
            <w:hyperlink r:id="rId91" w:history="1">
              <w:r w:rsidR="00330F76" w:rsidRPr="008B0890">
                <w:rPr>
                  <w:rStyle w:val="Hypertextovodkaz"/>
                </w:rPr>
                <w:t xml:space="preserve">Úřad práce ČR - krajská pobočka v Příbrami - kontaktní pracoviště Praha-západ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Příbrami - kontaktní pracoviště Praha-západ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92" w:history="1">
              <w:r w:rsidR="00330F76" w:rsidRPr="008B0890">
                <w:rPr>
                  <w:rStyle w:val="Hypertextovodkaz"/>
                </w:rPr>
                <w:t xml:space="preserve">Úřad práce ČR - krajská pobočka v Plzni - kontaktní pracoviště Plzeň-sever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Plzni - kontaktní pracoviště Plzeň-sever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93" w:history="1">
              <w:r w:rsidR="00330F76" w:rsidRPr="008B0890">
                <w:rPr>
                  <w:rStyle w:val="Hypertextovodkaz"/>
                </w:rPr>
                <w:t xml:space="preserve">Úřad práce ČR - krajská pobočka v Brně - kontaktní pracoviště Brno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Brně - kontaktní pracoviště Brno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958C3" w:rsidP="00FE121F">
            <w:hyperlink r:id="rId94" w:history="1">
              <w:r w:rsidR="00330F76" w:rsidRPr="008B0890">
                <w:rPr>
                  <w:rStyle w:val="Hypertextovodkaz"/>
                </w:rPr>
                <w:t xml:space="preserve">Úřad práce ČR - krajská pobočka v Brně - kontaktní pracoviště Znojmo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Brně - kontaktní pracoviště Znojmo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95" w:history="1">
              <w:r w:rsidR="00330F76" w:rsidRPr="008B0890">
                <w:rPr>
                  <w:rStyle w:val="Hypertextovodkaz"/>
                </w:rPr>
                <w:t xml:space="preserve">Úřad práce ČR - krajská pobočka v Hradci Králové - kontaktní pracoviště Rychnov nad Kněžnou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Hradci Králové - kontaktní pracoviště Rychnov nad Kněžnou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</w:r>
            <w:r>
              <w:lastRenderedPageBreak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Default="006958C3" w:rsidP="00FE121F">
            <w:hyperlink r:id="rId96" w:history="1">
              <w:r w:rsidR="00330F76" w:rsidRPr="008B0890">
                <w:rPr>
                  <w:rStyle w:val="Hypertextovodkaz"/>
                </w:rPr>
                <w:t xml:space="preserve">Úřad práce ČR - krajská pobočka v Ústí nad Labem - kontaktní pracoviště Ústí nad Labem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Ústí nad Labem - kontaktní pracoviště Ústí nad Labem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</w:r>
            <w:r>
              <w:lastRenderedPageBreak/>
              <w:t xml:space="preserve">(Ostatní) </w:t>
            </w:r>
          </w:p>
        </w:tc>
      </w:tr>
      <w:tr w:rsidR="00330F76" w:rsidTr="00FE12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F76" w:rsidRDefault="006958C3" w:rsidP="00FE121F">
            <w:hyperlink r:id="rId97" w:history="1">
              <w:r w:rsidR="00330F76" w:rsidRPr="008B0890">
                <w:rPr>
                  <w:rStyle w:val="Hypertextovodkaz"/>
                </w:rPr>
                <w:t xml:space="preserve">Úřad práce ČR - krajská pobočka v Brně - kontaktní pracoviště pro Šlapanice a Kuřim (Úřad práce České republiky) </w:t>
              </w:r>
            </w:hyperlink>
          </w:p>
          <w:p w:rsidR="00330F76" w:rsidRPr="008B0890" w:rsidRDefault="00330F76" w:rsidP="00FE121F">
            <w:r>
              <w:rPr>
                <w:rStyle w:val="prewrap"/>
              </w:rPr>
              <w:t xml:space="preserve">Název subjektu: 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ČR - krajská pobočka v Brně - kontaktní pracoviště pro Šlapanice a Kuřim (</w:t>
            </w:r>
            <w:r>
              <w:rPr>
                <w:rStyle w:val="searchhighlight"/>
              </w:rPr>
              <w:t>Úřad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práce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České</w:t>
            </w:r>
            <w:r>
              <w:rPr>
                <w:rStyle w:val="prewrap"/>
              </w:rPr>
              <w:t xml:space="preserve"> </w:t>
            </w:r>
            <w:r>
              <w:rPr>
                <w:rStyle w:val="searchhighlight"/>
              </w:rPr>
              <w:t>republiky</w:t>
            </w:r>
            <w:r>
              <w:rPr>
                <w:rStyle w:val="prewrap"/>
              </w:rPr>
              <w:t>)</w:t>
            </w:r>
            <w:r>
              <w:t xml:space="preserve"> </w:t>
            </w:r>
            <w:r>
              <w:br/>
              <w:t xml:space="preserve">(Ostatní) </w:t>
            </w:r>
          </w:p>
        </w:tc>
        <w:tc>
          <w:tcPr>
            <w:tcW w:w="0" w:type="auto"/>
            <w:vAlign w:val="center"/>
            <w:hideMark/>
          </w:tcPr>
          <w:p w:rsidR="00330F76" w:rsidRPr="008B0890" w:rsidRDefault="00330F76" w:rsidP="00FE121F"/>
        </w:tc>
        <w:tc>
          <w:tcPr>
            <w:tcW w:w="0" w:type="auto"/>
            <w:vAlign w:val="center"/>
            <w:hideMark/>
          </w:tcPr>
          <w:p w:rsidR="00330F76" w:rsidRPr="008B0890" w:rsidRDefault="00330F76" w:rsidP="00FE121F"/>
        </w:tc>
      </w:tr>
    </w:tbl>
    <w:p w:rsidR="00330F76" w:rsidRPr="0021599B" w:rsidRDefault="00330F76" w:rsidP="00330F76">
      <w:pPr>
        <w:pStyle w:val="StylNadpis1LatinkaZkladntextTun"/>
        <w:rPr>
          <w:color w:val="auto"/>
        </w:rPr>
      </w:pPr>
      <w:bookmarkStart w:id="55" w:name="_Toc444517359"/>
      <w:bookmarkStart w:id="56" w:name="_Toc447701872"/>
      <w:r w:rsidRPr="0021599B">
        <w:rPr>
          <w:color w:val="auto"/>
        </w:rPr>
        <w:lastRenderedPageBreak/>
        <w:t>Seznam lokalit a DS ČSSZ</w:t>
      </w:r>
      <w:bookmarkEnd w:id="55"/>
      <w:bookmarkEnd w:id="56"/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Benešov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posta.bn@cssz.cz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sfsacvp</w:t>
      </w: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Beroun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posta.be@cssz.cz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283acvj</w:t>
      </w: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Blansko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posta.bk@cssz.cz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ydaadab</w:t>
      </w: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Městská správa sociálního zabezpečení Brno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posta.bm@cssz.cz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86jada7</w:t>
      </w:r>
      <w:r w:rsidRPr="00817D5D">
        <w:rPr>
          <w:lang w:eastAsia="hi-IN" w:bidi="hi-IN"/>
        </w:rPr>
        <w:t xml:space="preserve"> </w:t>
      </w:r>
    </w:p>
    <w:p w:rsidR="00330F76" w:rsidRDefault="00330F76" w:rsidP="00330F76">
      <w:pPr>
        <w:ind w:left="708"/>
        <w:rPr>
          <w:lang w:eastAsia="hi-IN" w:bidi="hi-IN"/>
        </w:rPr>
      </w:pPr>
      <w:r>
        <w:rPr>
          <w:lang w:eastAsia="hi-IN" w:bidi="hi-IN"/>
        </w:rPr>
        <w:t xml:space="preserve">MSSZ Brno pracoviště Gajdošova 7 - </w:t>
      </w:r>
      <w:r w:rsidRPr="00817D5D">
        <w:rPr>
          <w:lang w:eastAsia="hi-IN" w:bidi="hi-IN"/>
        </w:rPr>
        <w:t>posta.bm@cssz.cz</w:t>
      </w: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Brno – venkov</w:t>
      </w:r>
    </w:p>
    <w:p w:rsidR="00330F76" w:rsidRDefault="00330F76" w:rsidP="00330F76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posta.bi@cssz.cz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hxuadbz</w:t>
      </w:r>
    </w:p>
    <w:p w:rsidR="00330F76" w:rsidRPr="003F5E96" w:rsidRDefault="00330F76" w:rsidP="00330F76">
      <w:pPr>
        <w:rPr>
          <w:rFonts w:ascii="Tahoma" w:hAnsi="Tahoma" w:cs="Tahoma"/>
          <w:color w:val="000000"/>
          <w:sz w:val="18"/>
          <w:szCs w:val="18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Bruntál</w:t>
      </w:r>
    </w:p>
    <w:p w:rsidR="00330F76" w:rsidRDefault="00330F76" w:rsidP="00330F76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posta.br@cssz.cz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czsadfu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Břeclav</w:t>
      </w:r>
    </w:p>
    <w:p w:rsidR="00330F76" w:rsidRDefault="00330F76" w:rsidP="00330F76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posta.bv@cssz.cz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sq5adbw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Česká Lípa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posta.cl@cssz.cz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gjnac5d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České Budějovice</w:t>
      </w:r>
    </w:p>
    <w:p w:rsidR="00330F76" w:rsidRDefault="00330F76" w:rsidP="00330F76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posta.cb@cssz.cz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3w6acyv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Český Krumlov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posta.ck@cssz.cz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cqfaczn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Děčín</w:t>
      </w:r>
    </w:p>
    <w:p w:rsidR="00330F76" w:rsidRDefault="00330F76" w:rsidP="00330F76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posta.dc@cssz.cz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rcxac59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Domažlice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posta.do@cssz.cz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zf5ac2t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Frýdek-Místek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posta.fm@cssz.cz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ms3adfq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 xml:space="preserve">OSSZ Havlíčkův Brod 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posta.hb@cssz.cz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3ieadbq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Hodonín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posta.ho@cssz.cz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cbpadci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Hradec Králové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posta.hk@cssz.cz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g9rac8p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Cheb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posta.ch@cssz.cz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99eac2m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Chomutov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posta.cv@cssz.cz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z58ac55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Chrudim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posta.cr@cssz.cz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r22ac8j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lastRenderedPageBreak/>
        <w:t>OSSZ Jablonec nad Nisou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posta.jn@cssz.cz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axhac6v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Jeseník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posta.je@cssz.cz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wkcadfj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Jičín</w:t>
      </w:r>
    </w:p>
    <w:p w:rsidR="00330F76" w:rsidRDefault="00330F76" w:rsidP="00330F76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posta.jc@cssz.cz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2ubac8d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Jihlava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posta.ji@cssz.cz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k4yadce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Jindřichův Hradec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posta.jh@cssz.cz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mhqaczi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Karlovy Vary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posta.kv@cssz.cz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i2pac3f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Karviná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posta.ki@cssz.cz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7dmadff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 xml:space="preserve">OSSZ Kladno 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posta.kl@cssz.cz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b2cacwb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Klatovy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posta.kt@cssz.cz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viedtba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Kolín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lastRenderedPageBreak/>
        <w:t>Elektronická adresa podatelny: posta.ko@cssz.cz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ktmacw7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 xml:space="preserve">OSSZ Kroměříž 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posta.km@cssz.cz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vv9adca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Kutná Hora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posta.kh@cssz.cz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vkwacw4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Liberec</w:t>
      </w:r>
    </w:p>
    <w:p w:rsidR="00330F76" w:rsidRDefault="00330F76" w:rsidP="00330F76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posta.lb@cssz.cz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jqsac6s</w:t>
      </w: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 xml:space="preserve">  </w:t>
      </w: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Litoměřice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posta.lt@cssz.cz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uh3ac6n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Louny</w:t>
      </w:r>
    </w:p>
    <w:p w:rsidR="00330F76" w:rsidRDefault="00330F76" w:rsidP="00330F76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posta.ln@cssz.cz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5bcac6g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Mělník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posta.me@cssz.cz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6d7acwy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Mladá Boleslav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posta.mb@cssz.cz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e7gacxq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Most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posta.mo@cssz.cz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d4mac7a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Náchod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posta.na@cssz.cz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bmkac98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Nový Jičín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posta.nj@cssz.cz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f6wadg9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 xml:space="preserve">OSSZ Nymburk 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posta.nb@cssz.cz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pyracxk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Olomouc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posta.oc@cssz.cz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qx7adg5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Opava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posta.op@cssz.cz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zrgadgy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 xml:space="preserve">OSSZ Ostrava 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posta.os@cssz.cz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airadhs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Pardubice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posta.pa@cssz.cz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kevac94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Pelhřimov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posta.pe@cssz.cz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6piadc5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Písek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posta.pi@cssz.cz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wazacze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Plzeň – jih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posta.pj@cssz.cz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ttyac3b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lastRenderedPageBreak/>
        <w:t>OSSZ Plzeň – město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posta.pm@cssz.cz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4k9ac38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Plzeň – sever</w:t>
      </w:r>
    </w:p>
    <w:p w:rsidR="00330F76" w:rsidRDefault="00330F76" w:rsidP="00330F76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posta.ps@cssz.cz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deiac4y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Pražská správa sociálního zabezpečení</w:t>
      </w: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Elektronická adresa podatelny: posta.xa@cssz.cz</w:t>
      </w: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ID datové schránky: hnhacvt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ind w:left="708"/>
        <w:rPr>
          <w:lang w:eastAsia="hi-IN" w:bidi="hi-IN"/>
        </w:rPr>
      </w:pPr>
      <w:r>
        <w:rPr>
          <w:lang w:eastAsia="hi-IN" w:bidi="hi-IN"/>
        </w:rPr>
        <w:t>Územní pracoviště Praha 1</w:t>
      </w:r>
    </w:p>
    <w:p w:rsidR="00330F76" w:rsidRDefault="00330F76" w:rsidP="00330F76">
      <w:pPr>
        <w:ind w:left="708"/>
        <w:rPr>
          <w:lang w:eastAsia="hi-IN" w:bidi="hi-IN"/>
        </w:rPr>
      </w:pPr>
      <w:r>
        <w:rPr>
          <w:lang w:eastAsia="hi-IN" w:bidi="hi-IN"/>
        </w:rPr>
        <w:t>Elektronická adresa podatelny: posta.xa@cssz.cz</w:t>
      </w:r>
    </w:p>
    <w:p w:rsidR="00330F76" w:rsidRDefault="00330F76" w:rsidP="00330F76">
      <w:pPr>
        <w:ind w:left="708"/>
        <w:rPr>
          <w:lang w:eastAsia="hi-IN" w:bidi="hi-IN"/>
        </w:rPr>
      </w:pPr>
      <w:r>
        <w:rPr>
          <w:lang w:eastAsia="hi-IN" w:bidi="hi-IN"/>
        </w:rPr>
        <w:t>ID datové schránky: hnhacvt</w:t>
      </w:r>
    </w:p>
    <w:p w:rsidR="00330F76" w:rsidRDefault="00330F76" w:rsidP="00330F76">
      <w:pPr>
        <w:ind w:left="708"/>
        <w:rPr>
          <w:lang w:eastAsia="hi-IN" w:bidi="hi-IN"/>
        </w:rPr>
      </w:pPr>
    </w:p>
    <w:p w:rsidR="00330F76" w:rsidRDefault="00330F76" w:rsidP="00330F76">
      <w:pPr>
        <w:ind w:left="708"/>
        <w:rPr>
          <w:lang w:eastAsia="hi-IN" w:bidi="hi-IN"/>
        </w:rPr>
      </w:pPr>
      <w:r>
        <w:rPr>
          <w:lang w:eastAsia="hi-IN" w:bidi="hi-IN"/>
        </w:rPr>
        <w:t>Územní pracoviště Praha 3</w:t>
      </w:r>
    </w:p>
    <w:p w:rsidR="00330F76" w:rsidRDefault="00330F76" w:rsidP="00330F76">
      <w:pPr>
        <w:ind w:left="708"/>
        <w:rPr>
          <w:lang w:eastAsia="hi-IN" w:bidi="hi-IN"/>
        </w:rPr>
      </w:pPr>
      <w:r>
        <w:rPr>
          <w:lang w:eastAsia="hi-IN" w:bidi="hi-IN"/>
        </w:rPr>
        <w:t>Elektronická adresa podatelny: posta.xa@cssz.cz</w:t>
      </w:r>
    </w:p>
    <w:p w:rsidR="00330F76" w:rsidRDefault="00330F76" w:rsidP="00330F76">
      <w:pPr>
        <w:ind w:left="708"/>
        <w:rPr>
          <w:lang w:eastAsia="hi-IN" w:bidi="hi-IN"/>
        </w:rPr>
      </w:pPr>
      <w:r>
        <w:rPr>
          <w:lang w:eastAsia="hi-IN" w:bidi="hi-IN"/>
        </w:rPr>
        <w:t>ID datové schránky: hnhacvt</w:t>
      </w:r>
    </w:p>
    <w:p w:rsidR="00330F76" w:rsidRDefault="00330F76" w:rsidP="00330F76">
      <w:pPr>
        <w:ind w:left="708"/>
        <w:rPr>
          <w:lang w:eastAsia="hi-IN" w:bidi="hi-IN"/>
        </w:rPr>
      </w:pPr>
    </w:p>
    <w:p w:rsidR="00330F76" w:rsidRDefault="00330F76" w:rsidP="00330F76">
      <w:pPr>
        <w:ind w:left="708"/>
        <w:rPr>
          <w:lang w:eastAsia="hi-IN" w:bidi="hi-IN"/>
        </w:rPr>
      </w:pPr>
      <w:r>
        <w:rPr>
          <w:lang w:eastAsia="hi-IN" w:bidi="hi-IN"/>
        </w:rPr>
        <w:t>Územní pracoviště Praha 9 - Bohušovická ul.</w:t>
      </w:r>
    </w:p>
    <w:p w:rsidR="00330F76" w:rsidRDefault="00330F76" w:rsidP="00330F76">
      <w:pPr>
        <w:ind w:left="708"/>
        <w:rPr>
          <w:lang w:eastAsia="hi-IN" w:bidi="hi-IN"/>
        </w:rPr>
      </w:pPr>
      <w:r>
        <w:rPr>
          <w:lang w:eastAsia="hi-IN" w:bidi="hi-IN"/>
        </w:rPr>
        <w:t>Elektronická adresa podatelny: posta.xa@cssz.cz</w:t>
      </w:r>
    </w:p>
    <w:p w:rsidR="00330F76" w:rsidRDefault="00330F76" w:rsidP="00330F76">
      <w:pPr>
        <w:ind w:left="708"/>
        <w:rPr>
          <w:lang w:eastAsia="hi-IN" w:bidi="hi-IN"/>
        </w:rPr>
      </w:pPr>
      <w:r>
        <w:rPr>
          <w:lang w:eastAsia="hi-IN" w:bidi="hi-IN"/>
        </w:rPr>
        <w:t>ID datové schránky: hnhacvt</w:t>
      </w:r>
    </w:p>
    <w:p w:rsidR="00330F76" w:rsidRDefault="00330F76" w:rsidP="00330F76">
      <w:pPr>
        <w:ind w:left="708"/>
        <w:rPr>
          <w:lang w:eastAsia="hi-IN" w:bidi="hi-IN"/>
        </w:rPr>
      </w:pPr>
    </w:p>
    <w:p w:rsidR="00330F76" w:rsidRDefault="00330F76" w:rsidP="00330F76">
      <w:pPr>
        <w:ind w:left="708"/>
        <w:rPr>
          <w:lang w:eastAsia="hi-IN" w:bidi="hi-IN"/>
        </w:rPr>
      </w:pPr>
      <w:r>
        <w:rPr>
          <w:lang w:eastAsia="hi-IN" w:bidi="hi-IN"/>
        </w:rPr>
        <w:t>Územní pracoviště Praha 9 - Sokolovská ul.</w:t>
      </w:r>
    </w:p>
    <w:p w:rsidR="00330F76" w:rsidRDefault="00330F76" w:rsidP="00330F76">
      <w:pPr>
        <w:ind w:left="708"/>
        <w:rPr>
          <w:lang w:eastAsia="hi-IN" w:bidi="hi-IN"/>
        </w:rPr>
      </w:pPr>
      <w:r>
        <w:rPr>
          <w:lang w:eastAsia="hi-IN" w:bidi="hi-IN"/>
        </w:rPr>
        <w:t>Elektronická adresa podatelny: posta.xa@cssz.cz</w:t>
      </w:r>
    </w:p>
    <w:p w:rsidR="00330F76" w:rsidRDefault="00330F76" w:rsidP="00330F76">
      <w:pPr>
        <w:ind w:left="708"/>
        <w:rPr>
          <w:lang w:eastAsia="hi-IN" w:bidi="hi-IN"/>
        </w:rPr>
      </w:pPr>
      <w:r>
        <w:rPr>
          <w:lang w:eastAsia="hi-IN" w:bidi="hi-IN"/>
        </w:rPr>
        <w:t>ID datové schránky: hnhacvt</w:t>
      </w:r>
    </w:p>
    <w:p w:rsidR="00330F76" w:rsidRDefault="00330F76" w:rsidP="00330F76">
      <w:pPr>
        <w:ind w:left="708"/>
        <w:rPr>
          <w:lang w:eastAsia="hi-IN" w:bidi="hi-IN"/>
        </w:rPr>
      </w:pPr>
    </w:p>
    <w:p w:rsidR="00330F76" w:rsidRDefault="00330F76" w:rsidP="00330F76">
      <w:pPr>
        <w:ind w:left="708"/>
        <w:rPr>
          <w:lang w:eastAsia="hi-IN" w:bidi="hi-IN"/>
        </w:rPr>
      </w:pPr>
      <w:r>
        <w:rPr>
          <w:lang w:eastAsia="hi-IN" w:bidi="hi-IN"/>
        </w:rPr>
        <w:t xml:space="preserve">Územní pracoviště Praha 10 </w:t>
      </w:r>
    </w:p>
    <w:p w:rsidR="00330F76" w:rsidRDefault="00330F76" w:rsidP="00330F76">
      <w:pPr>
        <w:ind w:left="708"/>
        <w:rPr>
          <w:lang w:eastAsia="hi-IN" w:bidi="hi-IN"/>
        </w:rPr>
      </w:pPr>
      <w:r>
        <w:rPr>
          <w:lang w:eastAsia="hi-IN" w:bidi="hi-IN"/>
        </w:rPr>
        <w:t>Elektronická adresa podatelny: posta.xa@cssz.cz</w:t>
      </w:r>
    </w:p>
    <w:p w:rsidR="00330F76" w:rsidRDefault="00330F76" w:rsidP="00330F76">
      <w:pPr>
        <w:ind w:left="708"/>
        <w:rPr>
          <w:lang w:eastAsia="hi-IN" w:bidi="hi-IN"/>
        </w:rPr>
      </w:pPr>
      <w:r>
        <w:rPr>
          <w:lang w:eastAsia="hi-IN" w:bidi="hi-IN"/>
        </w:rPr>
        <w:t>ID datové schránky: hnhacvt</w:t>
      </w:r>
    </w:p>
    <w:p w:rsidR="00330F76" w:rsidRDefault="00330F76" w:rsidP="00330F76">
      <w:pPr>
        <w:ind w:left="708"/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Praha – východ</w:t>
      </w:r>
    </w:p>
    <w:p w:rsidR="00330F76" w:rsidRDefault="00330F76" w:rsidP="00330F76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lastRenderedPageBreak/>
        <w:t>Elektronická adresa podatelny: posta.ph@cssz.cz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yr2acxh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Praha – západ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posta.pz@cssz.cz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9jbacxb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Prachatice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posta.pt@cssz.cz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64aacz8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Prostějov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posta.pv@cssz.cz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jb2adhn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Přerov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posta.pr@cssz.cz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t5badhg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Příbram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posta.pb@cssz.cz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ickacy5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Rakovník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posta.ra@cssz.cz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s5vacyz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Rokycany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posta.ro@cssz.cz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m7tac4u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Rychnov nad Kněžnou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posta.RK@cssz.cz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u76ac9y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Semily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posta.sm@cssz.cz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nvwac76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Sokolov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posta.so@cssz.cz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wy4ac4q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Strakonice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posta.st@cssz.cz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fvjac22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 xml:space="preserve">OSSZ Svitavy  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posta.sy@cssz.cz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5zfac9s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Šumperk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posta.su@cssz.cz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4wkadhc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Tábor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posta.ta@cssz.cz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qnuac2x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Tachov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posta.tc@cssz.cz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7sdac4i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Teplice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posta.tp@cssz.cz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xn7ac73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Trutnov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posta.TU@cssz.cz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esqadak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Třebíč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posta.tr@cssz.cz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fgtaddx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lastRenderedPageBreak/>
        <w:t>OSSZ Uherské Hradiště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posta.uh@cssz.cz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p94addt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Ústí nad Labem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posta.ul@cssz.cz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8ggac7v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Ústí nad Orlicí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posta.uo@cssz.cz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pjzadah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Vsetín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posta.vs@cssz.cz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y3daddm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Vyškov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posta.vy@cssz.cz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9unaddh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Zlín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posta.zl@cssz.cz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imxadec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Znojmo</w:t>
      </w:r>
    </w:p>
    <w:p w:rsidR="00330F76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posta.zn@cssz.cz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te8ade8</w:t>
      </w:r>
    </w:p>
    <w:p w:rsidR="00330F76" w:rsidRDefault="00330F76" w:rsidP="00330F76">
      <w:pPr>
        <w:rPr>
          <w:lang w:eastAsia="hi-IN" w:bidi="hi-IN"/>
        </w:rPr>
      </w:pPr>
    </w:p>
    <w:p w:rsidR="00330F76" w:rsidRDefault="00330F76" w:rsidP="00330F76">
      <w:pPr>
        <w:rPr>
          <w:lang w:eastAsia="hi-IN" w:bidi="hi-IN"/>
        </w:rPr>
      </w:pPr>
      <w:r>
        <w:rPr>
          <w:lang w:eastAsia="hi-IN" w:bidi="hi-IN"/>
        </w:rPr>
        <w:t>OSSZ Žďár nad Sázavou</w:t>
      </w:r>
    </w:p>
    <w:p w:rsidR="00330F76" w:rsidRPr="00817D5D" w:rsidRDefault="00330F76" w:rsidP="00330F76">
      <w:pPr>
        <w:rPr>
          <w:lang w:eastAsia="hi-IN" w:bidi="hi-IN"/>
        </w:rPr>
      </w:pPr>
      <w:r>
        <w:rPr>
          <w:rFonts w:ascii="Tahoma" w:hAnsi="Tahoma" w:cs="Tahoma"/>
          <w:color w:val="000000"/>
          <w:sz w:val="18"/>
          <w:szCs w:val="18"/>
        </w:rPr>
        <w:t>Elektronická adresa podatelny: posta.zr@cssz.cz</w:t>
      </w:r>
      <w:r>
        <w:rPr>
          <w:rFonts w:ascii="Tahoma" w:hAnsi="Tahoma" w:cs="Tahoma"/>
          <w:color w:val="000000"/>
          <w:sz w:val="18"/>
          <w:szCs w:val="18"/>
        </w:rPr>
        <w:br/>
        <w:t>ID datové schránky: 38hade2</w:t>
      </w:r>
    </w:p>
    <w:p w:rsidR="00330F76" w:rsidRPr="00374C26" w:rsidRDefault="00330F76" w:rsidP="00330F76"/>
    <w:p w:rsidR="00A254A6" w:rsidRPr="00A254A6" w:rsidRDefault="00A254A6" w:rsidP="00A254A6"/>
    <w:sectPr w:rsidR="00A254A6" w:rsidRPr="00A254A6" w:rsidSect="00330F7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8C3" w:rsidRDefault="006958C3" w:rsidP="00A3691D">
      <w:pPr>
        <w:spacing w:after="0" w:line="240" w:lineRule="auto"/>
      </w:pPr>
      <w:r>
        <w:separator/>
      </w:r>
    </w:p>
  </w:endnote>
  <w:endnote w:type="continuationSeparator" w:id="0">
    <w:p w:rsidR="006958C3" w:rsidRDefault="006958C3" w:rsidP="00A36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75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C37" w:rsidRDefault="00C95C3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7A2" w:rsidRDefault="00FB07A2" w:rsidP="000B0924">
    <w:pPr>
      <w:pStyle w:val="Zpat"/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B18B4">
      <w:rPr>
        <w:noProof/>
      </w:rPr>
      <w:t>6</w:t>
    </w:r>
    <w:r>
      <w:rPr>
        <w:noProof/>
      </w:rPr>
      <w:fldChar w:fldCharType="end"/>
    </w:r>
    <w:r>
      <w:t>/</w:t>
    </w:r>
    <w:r w:rsidR="006958C3">
      <w:fldChar w:fldCharType="begin"/>
    </w:r>
    <w:r w:rsidR="006958C3">
      <w:instrText xml:space="preserve"> NUMPAGES   \* MERGEFORMAT </w:instrText>
    </w:r>
    <w:r w:rsidR="006958C3">
      <w:fldChar w:fldCharType="separate"/>
    </w:r>
    <w:r w:rsidR="000B18B4">
      <w:rPr>
        <w:noProof/>
      </w:rPr>
      <w:t>50</w:t>
    </w:r>
    <w:r w:rsidR="006958C3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7509415"/>
      <w:docPartObj>
        <w:docPartGallery w:val="Page Numbers (Bottom of Page)"/>
        <w:docPartUnique/>
      </w:docPartObj>
    </w:sdtPr>
    <w:sdtEndPr/>
    <w:sdtContent>
      <w:p w:rsidR="00FB07A2" w:rsidRDefault="006958C3">
        <w:pPr>
          <w:pStyle w:val="Zpat"/>
          <w:jc w:val="center"/>
        </w:pPr>
      </w:p>
    </w:sdtContent>
  </w:sdt>
  <w:p w:rsidR="00FB07A2" w:rsidRPr="00A3691D" w:rsidRDefault="00FB07A2" w:rsidP="00A3691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8C3" w:rsidRDefault="006958C3" w:rsidP="00A3691D">
      <w:pPr>
        <w:spacing w:after="0" w:line="240" w:lineRule="auto"/>
      </w:pPr>
      <w:r>
        <w:separator/>
      </w:r>
    </w:p>
  </w:footnote>
  <w:footnote w:type="continuationSeparator" w:id="0">
    <w:p w:rsidR="006958C3" w:rsidRDefault="006958C3" w:rsidP="00A36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C37" w:rsidRDefault="00C95C3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C37" w:rsidRDefault="00C95C3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BE1" w:rsidRPr="00E0534D" w:rsidRDefault="00212BE1" w:rsidP="00C95C37">
    <w:pPr>
      <w:pStyle w:val="Zhlav"/>
      <w:tabs>
        <w:tab w:val="clear" w:pos="4536"/>
        <w:tab w:val="clear" w:pos="9072"/>
        <w:tab w:val="left" w:pos="6820"/>
      </w:tabs>
      <w:rPr>
        <w:sz w:val="20"/>
      </w:rPr>
    </w:pPr>
    <w:r w:rsidRPr="00E14591">
      <w:rPr>
        <w:rFonts w:ascii="Arial" w:hAnsi="Arial" w:cs="Arial"/>
        <w:sz w:val="20"/>
      </w:rPr>
      <w:t>Příloha</w:t>
    </w:r>
    <w:r>
      <w:rPr>
        <w:rFonts w:ascii="Arial" w:hAnsi="Arial" w:cs="Arial"/>
        <w:sz w:val="20"/>
      </w:rPr>
      <w:t xml:space="preserve"> zadávací dokumentace</w:t>
    </w:r>
    <w:r w:rsidRPr="00E14591">
      <w:rPr>
        <w:rFonts w:ascii="Arial" w:hAnsi="Arial" w:cs="Arial"/>
        <w:sz w:val="20"/>
      </w:rPr>
      <w:t xml:space="preserve"> č.</w:t>
    </w:r>
    <w:r>
      <w:rPr>
        <w:rFonts w:ascii="Arial" w:hAnsi="Arial" w:cs="Arial"/>
        <w:sz w:val="20"/>
      </w:rPr>
      <w:t xml:space="preserve"> 12</w:t>
    </w:r>
    <w:r w:rsidRPr="00E14591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</w:rPr>
      <w:t xml:space="preserve"> – Popis prostředí resortu MPSV</w:t>
    </w:r>
  </w:p>
  <w:p w:rsidR="00212BE1" w:rsidRDefault="00212BE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15C38"/>
    <w:multiLevelType w:val="multilevel"/>
    <w:tmpl w:val="62B059A8"/>
    <w:lvl w:ilvl="0">
      <w:start w:val="1"/>
      <w:numFmt w:val="decimal"/>
      <w:lvlText w:val="%1"/>
      <w:lvlJc w:val="left"/>
      <w:pPr>
        <w:ind w:left="1000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44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3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76" w:hanging="1008"/>
      </w:pPr>
      <w:rPr>
        <w:rFonts w:asciiTheme="minorHAnsi" w:hAnsiTheme="minorHAnsi" w:hint="default"/>
        <w:b/>
        <w:color w:val="44546A" w:themeColor="text2"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1720" w:hanging="1152"/>
      </w:pPr>
      <w:rPr>
        <w:rFonts w:asciiTheme="minorHAnsi" w:hAnsiTheme="minorHAnsi"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86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52" w:hanging="1584"/>
      </w:pPr>
      <w:rPr>
        <w:rFonts w:hint="default"/>
      </w:rPr>
    </w:lvl>
  </w:abstractNum>
  <w:abstractNum w:abstractNumId="1" w15:restartNumberingAfterBreak="0">
    <w:nsid w:val="16450DB9"/>
    <w:multiLevelType w:val="hybridMultilevel"/>
    <w:tmpl w:val="7C646C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43173"/>
    <w:multiLevelType w:val="multilevel"/>
    <w:tmpl w:val="1FCAD3C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Nadpis4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Nadpis5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pStyle w:val="Nadpis6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2255577C"/>
    <w:multiLevelType w:val="hybridMultilevel"/>
    <w:tmpl w:val="159C69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0C5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ED67659"/>
    <w:multiLevelType w:val="hybridMultilevel"/>
    <w:tmpl w:val="7C646C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D1596"/>
    <w:multiLevelType w:val="multilevel"/>
    <w:tmpl w:val="C4DA95C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220"/>
        </w:tabs>
        <w:ind w:left="1220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40FF49C5"/>
    <w:multiLevelType w:val="hybridMultilevel"/>
    <w:tmpl w:val="6CE89170"/>
    <w:lvl w:ilvl="0" w:tplc="60249AF6">
      <w:start w:val="1"/>
      <w:numFmt w:val="decimal"/>
      <w:pStyle w:val="StylNadpis2LatinkaZkladntext20bTunPed18"/>
      <w:lvlText w:val="%1.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pStyle w:val="StylNadpis2LatinkaZkladntext20bTunPed18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B62C0"/>
    <w:multiLevelType w:val="hybridMultilevel"/>
    <w:tmpl w:val="6E4AA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1745C7"/>
    <w:multiLevelType w:val="multilevel"/>
    <w:tmpl w:val="6D8E7528"/>
    <w:lvl w:ilvl="0">
      <w:start w:val="1"/>
      <w:numFmt w:val="decimal"/>
      <w:pStyle w:val="StylNadpis1LatinkaZkladntextTun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880"/>
      </w:pPr>
      <w:rPr>
        <w:rFonts w:hint="default"/>
      </w:rPr>
    </w:lvl>
  </w:abstractNum>
  <w:abstractNum w:abstractNumId="10" w15:restartNumberingAfterBreak="0">
    <w:nsid w:val="5EFC2507"/>
    <w:multiLevelType w:val="hybridMultilevel"/>
    <w:tmpl w:val="7C646C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3B7750"/>
    <w:multiLevelType w:val="hybridMultilevel"/>
    <w:tmpl w:val="7C646C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E6F90"/>
    <w:multiLevelType w:val="singleLevel"/>
    <w:tmpl w:val="1E88CE50"/>
    <w:lvl w:ilvl="0">
      <w:start w:val="1"/>
      <w:numFmt w:val="bullet"/>
      <w:pStyle w:val="Bulletwithtext3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4"/>
      </w:rPr>
    </w:lvl>
  </w:abstractNum>
  <w:abstractNum w:abstractNumId="13" w15:restartNumberingAfterBreak="0">
    <w:nsid w:val="6CED0443"/>
    <w:multiLevelType w:val="hybridMultilevel"/>
    <w:tmpl w:val="7C646C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7"/>
  </w:num>
  <w:num w:numId="5">
    <w:abstractNumId w:val="9"/>
    <w:lvlOverride w:ilvl="0">
      <w:startOverride w:val="5"/>
    </w:lvlOverride>
    <w:lvlOverride w:ilvl="1">
      <w:startOverride w:val="1"/>
    </w:lvlOverride>
  </w:num>
  <w:num w:numId="6">
    <w:abstractNumId w:val="6"/>
  </w:num>
  <w:num w:numId="7">
    <w:abstractNumId w:val="8"/>
  </w:num>
  <w:num w:numId="8">
    <w:abstractNumId w:val="12"/>
  </w:num>
  <w:num w:numId="9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0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0"/>
  </w:num>
  <w:num w:numId="15">
    <w:abstractNumId w:val="1"/>
  </w:num>
  <w:num w:numId="1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924"/>
    <w:rsid w:val="000B0924"/>
    <w:rsid w:val="000B18B4"/>
    <w:rsid w:val="000D38FD"/>
    <w:rsid w:val="00212BE1"/>
    <w:rsid w:val="002A40A0"/>
    <w:rsid w:val="00330F76"/>
    <w:rsid w:val="003726D3"/>
    <w:rsid w:val="003D1010"/>
    <w:rsid w:val="00471DD2"/>
    <w:rsid w:val="00561DDB"/>
    <w:rsid w:val="00624DD7"/>
    <w:rsid w:val="006958C3"/>
    <w:rsid w:val="006E7515"/>
    <w:rsid w:val="006F7A02"/>
    <w:rsid w:val="00736D5F"/>
    <w:rsid w:val="007512D7"/>
    <w:rsid w:val="007B41F9"/>
    <w:rsid w:val="008131EA"/>
    <w:rsid w:val="008A16F3"/>
    <w:rsid w:val="008A1D1A"/>
    <w:rsid w:val="008D5647"/>
    <w:rsid w:val="00A07313"/>
    <w:rsid w:val="00A144D3"/>
    <w:rsid w:val="00A254A6"/>
    <w:rsid w:val="00A32858"/>
    <w:rsid w:val="00A3691D"/>
    <w:rsid w:val="00B15CF5"/>
    <w:rsid w:val="00BA6D77"/>
    <w:rsid w:val="00C51100"/>
    <w:rsid w:val="00C83264"/>
    <w:rsid w:val="00C90A21"/>
    <w:rsid w:val="00C95C37"/>
    <w:rsid w:val="00CD2F7F"/>
    <w:rsid w:val="00D56671"/>
    <w:rsid w:val="00D93D1E"/>
    <w:rsid w:val="00DB2A78"/>
    <w:rsid w:val="00DF510C"/>
    <w:rsid w:val="00ED565B"/>
    <w:rsid w:val="00EF4293"/>
    <w:rsid w:val="00F7580A"/>
    <w:rsid w:val="00F96E54"/>
    <w:rsid w:val="00FB07A2"/>
    <w:rsid w:val="00FC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FED0EC7-67D0-4A6D-B18F-53E0375A8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0">
    <w:name w:val="heading 1"/>
    <w:basedOn w:val="Normln"/>
    <w:next w:val="Normln"/>
    <w:link w:val="Nadpis1Char"/>
    <w:uiPriority w:val="99"/>
    <w:qFormat/>
    <w:rsid w:val="000B09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0">
    <w:name w:val="heading 2"/>
    <w:basedOn w:val="Normln"/>
    <w:next w:val="Normln"/>
    <w:link w:val="Nadpis2Char"/>
    <w:uiPriority w:val="99"/>
    <w:unhideWhenUsed/>
    <w:qFormat/>
    <w:rsid w:val="000B09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0">
    <w:name w:val="heading 3"/>
    <w:basedOn w:val="Normln"/>
    <w:next w:val="Normln"/>
    <w:link w:val="Nadpis3Char"/>
    <w:unhideWhenUsed/>
    <w:qFormat/>
    <w:rsid w:val="000B09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0">
    <w:name w:val="heading 4"/>
    <w:basedOn w:val="Normln"/>
    <w:next w:val="Normln"/>
    <w:link w:val="Nadpis4Char"/>
    <w:unhideWhenUsed/>
    <w:qFormat/>
    <w:rsid w:val="000B092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0">
    <w:name w:val="heading 5"/>
    <w:basedOn w:val="Normln"/>
    <w:next w:val="Normln"/>
    <w:link w:val="Nadpis5Char"/>
    <w:unhideWhenUsed/>
    <w:qFormat/>
    <w:rsid w:val="000B092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0">
    <w:name w:val="heading 6"/>
    <w:basedOn w:val="Normln"/>
    <w:next w:val="Normln"/>
    <w:link w:val="Nadpis6Char"/>
    <w:unhideWhenUsed/>
    <w:qFormat/>
    <w:rsid w:val="000B092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nhideWhenUsed/>
    <w:qFormat/>
    <w:rsid w:val="000B092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nhideWhenUsed/>
    <w:qFormat/>
    <w:rsid w:val="00330F76"/>
    <w:pPr>
      <w:keepNext/>
      <w:keepLines/>
      <w:spacing w:before="200" w:after="0" w:line="240" w:lineRule="auto"/>
      <w:ind w:left="2008" w:hanging="144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330F76"/>
    <w:pPr>
      <w:keepNext/>
      <w:keepLines/>
      <w:spacing w:before="200" w:after="0" w:line="240" w:lineRule="auto"/>
      <w:ind w:left="2152" w:hanging="1584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0"/>
    <w:uiPriority w:val="99"/>
    <w:rsid w:val="000B09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0"/>
    <w:uiPriority w:val="99"/>
    <w:rsid w:val="000B092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Mkatabulky">
    <w:name w:val="Table Grid"/>
    <w:basedOn w:val="Normlntabulka"/>
    <w:uiPriority w:val="59"/>
    <w:rsid w:val="000B0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ARSmall">
    <w:name w:val="EAR Small"/>
    <w:basedOn w:val="Normln"/>
    <w:next w:val="Normln"/>
    <w:link w:val="EARSmallChar"/>
    <w:rsid w:val="000B0924"/>
    <w:pPr>
      <w:spacing w:before="120" w:after="60" w:line="240" w:lineRule="auto"/>
    </w:pPr>
    <w:rPr>
      <w:rFonts w:ascii="Arial" w:hAnsi="Arial" w:cs="Arial"/>
      <w:sz w:val="18"/>
    </w:rPr>
  </w:style>
  <w:style w:type="character" w:customStyle="1" w:styleId="EARSmallChar">
    <w:name w:val="EAR Small Char"/>
    <w:basedOn w:val="Standardnpsmoodstavce"/>
    <w:link w:val="EARSmall"/>
    <w:rsid w:val="000B0924"/>
    <w:rPr>
      <w:rFonts w:ascii="Arial" w:hAnsi="Arial" w:cs="Arial"/>
      <w:sz w:val="18"/>
    </w:rPr>
  </w:style>
  <w:style w:type="table" w:customStyle="1" w:styleId="EARTable">
    <w:name w:val="EAR Table"/>
    <w:basedOn w:val="Normlntabulka"/>
    <w:rsid w:val="000B0924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Nadpis3Char">
    <w:name w:val="Nadpis 3 Char"/>
    <w:basedOn w:val="Standardnpsmoodstavce"/>
    <w:link w:val="Nadpis30"/>
    <w:rsid w:val="000B09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0"/>
    <w:rsid w:val="000B092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0"/>
    <w:rsid w:val="000B092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0"/>
    <w:rsid w:val="000B092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rsid w:val="000B092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Zpat">
    <w:name w:val="footer"/>
    <w:basedOn w:val="Normln"/>
    <w:link w:val="ZpatChar"/>
    <w:uiPriority w:val="99"/>
    <w:unhideWhenUsed/>
    <w:rsid w:val="000B09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0924"/>
  </w:style>
  <w:style w:type="paragraph" w:styleId="Nzev">
    <w:name w:val="Title"/>
    <w:basedOn w:val="Normln"/>
    <w:next w:val="Normln"/>
    <w:link w:val="NzevChar"/>
    <w:uiPriority w:val="10"/>
    <w:qFormat/>
    <w:rsid w:val="000B0924"/>
    <w:pPr>
      <w:suppressAutoHyphens/>
      <w:spacing w:after="300" w:line="100" w:lineRule="atLeast"/>
      <w:jc w:val="center"/>
    </w:pPr>
    <w:rPr>
      <w:rFonts w:ascii="Calibri" w:eastAsia="SimSun" w:hAnsi="Calibri" w:cs="font75"/>
      <w:b/>
      <w:bCs/>
      <w:color w:val="17365D"/>
      <w:spacing w:val="5"/>
      <w:kern w:val="1"/>
      <w:sz w:val="52"/>
      <w:szCs w:val="52"/>
      <w:lang w:eastAsia="hi-IN" w:bidi="hi-IN"/>
    </w:rPr>
  </w:style>
  <w:style w:type="character" w:customStyle="1" w:styleId="NzevChar">
    <w:name w:val="Název Char"/>
    <w:basedOn w:val="Standardnpsmoodstavce"/>
    <w:link w:val="Nzev"/>
    <w:uiPriority w:val="10"/>
    <w:rsid w:val="000B0924"/>
    <w:rPr>
      <w:rFonts w:ascii="Calibri" w:eastAsia="SimSun" w:hAnsi="Calibri" w:cs="font75"/>
      <w:b/>
      <w:bCs/>
      <w:color w:val="17365D"/>
      <w:spacing w:val="5"/>
      <w:kern w:val="1"/>
      <w:sz w:val="52"/>
      <w:szCs w:val="52"/>
      <w:lang w:eastAsia="hi-IN" w:bidi="hi-IN"/>
    </w:rPr>
  </w:style>
  <w:style w:type="paragraph" w:styleId="Nadpisobsahu">
    <w:name w:val="TOC Heading"/>
    <w:basedOn w:val="Nadpis10"/>
    <w:next w:val="Normln"/>
    <w:uiPriority w:val="39"/>
    <w:unhideWhenUsed/>
    <w:qFormat/>
    <w:rsid w:val="00A3691D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3691D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3691D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3691D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A3691D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36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691D"/>
  </w:style>
  <w:style w:type="paragraph" w:customStyle="1" w:styleId="NZEV0">
    <w:name w:val="NÁZEV"/>
    <w:basedOn w:val="Obsah1"/>
    <w:rsid w:val="00CD2F7F"/>
    <w:pPr>
      <w:tabs>
        <w:tab w:val="left" w:pos="400"/>
        <w:tab w:val="left" w:pos="540"/>
        <w:tab w:val="right" w:leader="dot" w:pos="9062"/>
      </w:tabs>
      <w:spacing w:before="120" w:after="120" w:line="240" w:lineRule="auto"/>
      <w:ind w:left="540" w:hanging="540"/>
      <w:jc w:val="center"/>
    </w:pPr>
    <w:rPr>
      <w:rFonts w:ascii="Arial" w:eastAsia="Times New Roman" w:hAnsi="Arial" w:cs="Times New Roman"/>
      <w:b/>
      <w:bCs/>
      <w:caps/>
      <w:sz w:val="48"/>
      <w:szCs w:val="20"/>
      <w:lang w:eastAsia="cs-CZ"/>
    </w:rPr>
  </w:style>
  <w:style w:type="paragraph" w:customStyle="1" w:styleId="Normln11">
    <w:name w:val="Normální 11"/>
    <w:basedOn w:val="Normln"/>
    <w:rsid w:val="00CD2F7F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330F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330F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unhideWhenUsed/>
    <w:rsid w:val="00330F76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330F76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next w:val="Normln"/>
    <w:link w:val="PodtitulChar"/>
    <w:uiPriority w:val="11"/>
    <w:qFormat/>
    <w:rsid w:val="00330F76"/>
    <w:pPr>
      <w:keepNext/>
      <w:keepLines/>
      <w:spacing w:before="200" w:after="0" w:line="240" w:lineRule="auto"/>
      <w:jc w:val="both"/>
      <w:outlineLvl w:val="1"/>
    </w:pPr>
    <w:rPr>
      <w:rFonts w:eastAsiaTheme="majorEastAsia" w:cstheme="majorBidi"/>
      <w:bCs/>
      <w:color w:val="323E4F" w:themeColor="text2" w:themeShade="BF"/>
      <w:sz w:val="36"/>
      <w:szCs w:val="36"/>
    </w:rPr>
  </w:style>
  <w:style w:type="character" w:customStyle="1" w:styleId="PodtitulChar">
    <w:name w:val="Podtitul Char"/>
    <w:basedOn w:val="Standardnpsmoodstavce"/>
    <w:link w:val="Podtitul"/>
    <w:uiPriority w:val="11"/>
    <w:rsid w:val="00330F76"/>
    <w:rPr>
      <w:rFonts w:eastAsiaTheme="majorEastAsia" w:cstheme="majorBidi"/>
      <w:bCs/>
      <w:color w:val="323E4F" w:themeColor="text2" w:themeShade="BF"/>
      <w:sz w:val="36"/>
      <w:szCs w:val="36"/>
    </w:rPr>
  </w:style>
  <w:style w:type="paragraph" w:styleId="Odstavecseseznamem">
    <w:name w:val="List Paragraph"/>
    <w:basedOn w:val="Normln"/>
    <w:link w:val="OdstavecseseznamemChar"/>
    <w:uiPriority w:val="34"/>
    <w:qFormat/>
    <w:rsid w:val="00330F76"/>
    <w:pPr>
      <w:spacing w:after="0" w:line="240" w:lineRule="auto"/>
      <w:ind w:left="720"/>
      <w:contextualSpacing/>
      <w:jc w:val="both"/>
    </w:pPr>
  </w:style>
  <w:style w:type="paragraph" w:styleId="Revize">
    <w:name w:val="Revision"/>
    <w:hidden/>
    <w:uiPriority w:val="99"/>
    <w:semiHidden/>
    <w:rsid w:val="00330F76"/>
    <w:pPr>
      <w:spacing w:after="0" w:line="240" w:lineRule="auto"/>
    </w:pPr>
    <w:rPr>
      <w:rFonts w:asciiTheme="majorHAnsi" w:hAnsiTheme="majorHAnsi"/>
      <w:sz w:val="28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330F76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330F7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30F76"/>
    <w:pPr>
      <w:spacing w:after="0" w:line="240" w:lineRule="auto"/>
    </w:pPr>
    <w:rPr>
      <w:rFonts w:asciiTheme="majorHAnsi" w:hAnsiTheme="majorHAnsi"/>
      <w:sz w:val="28"/>
    </w:rPr>
  </w:style>
  <w:style w:type="paragraph" w:styleId="Obsah4">
    <w:name w:val="toc 4"/>
    <w:basedOn w:val="Normln"/>
    <w:next w:val="Normln"/>
    <w:autoRedefine/>
    <w:uiPriority w:val="39"/>
    <w:unhideWhenUsed/>
    <w:rsid w:val="00330F76"/>
    <w:pPr>
      <w:spacing w:after="0" w:line="240" w:lineRule="auto"/>
    </w:pPr>
  </w:style>
  <w:style w:type="paragraph" w:styleId="Obsah5">
    <w:name w:val="toc 5"/>
    <w:basedOn w:val="Normln"/>
    <w:next w:val="Normln"/>
    <w:autoRedefine/>
    <w:uiPriority w:val="39"/>
    <w:unhideWhenUsed/>
    <w:rsid w:val="00330F76"/>
    <w:pPr>
      <w:spacing w:after="0" w:line="240" w:lineRule="auto"/>
    </w:pPr>
  </w:style>
  <w:style w:type="paragraph" w:styleId="Obsah6">
    <w:name w:val="toc 6"/>
    <w:basedOn w:val="Normln"/>
    <w:next w:val="Normln"/>
    <w:autoRedefine/>
    <w:uiPriority w:val="39"/>
    <w:unhideWhenUsed/>
    <w:rsid w:val="00330F76"/>
    <w:pPr>
      <w:spacing w:after="0" w:line="240" w:lineRule="auto"/>
    </w:pPr>
  </w:style>
  <w:style w:type="paragraph" w:styleId="Obsah7">
    <w:name w:val="toc 7"/>
    <w:basedOn w:val="Normln"/>
    <w:next w:val="Normln"/>
    <w:autoRedefine/>
    <w:uiPriority w:val="39"/>
    <w:unhideWhenUsed/>
    <w:rsid w:val="00330F76"/>
    <w:pPr>
      <w:spacing w:after="0" w:line="240" w:lineRule="auto"/>
    </w:pPr>
  </w:style>
  <w:style w:type="paragraph" w:styleId="Obsah8">
    <w:name w:val="toc 8"/>
    <w:basedOn w:val="Normln"/>
    <w:next w:val="Normln"/>
    <w:autoRedefine/>
    <w:uiPriority w:val="39"/>
    <w:unhideWhenUsed/>
    <w:rsid w:val="00330F76"/>
    <w:pPr>
      <w:spacing w:after="0" w:line="240" w:lineRule="auto"/>
    </w:pPr>
  </w:style>
  <w:style w:type="paragraph" w:styleId="Obsah9">
    <w:name w:val="toc 9"/>
    <w:basedOn w:val="Normln"/>
    <w:next w:val="Normln"/>
    <w:autoRedefine/>
    <w:uiPriority w:val="39"/>
    <w:unhideWhenUsed/>
    <w:rsid w:val="00330F76"/>
    <w:pPr>
      <w:spacing w:after="0" w:line="240" w:lineRule="auto"/>
    </w:pPr>
  </w:style>
  <w:style w:type="paragraph" w:styleId="Titulek">
    <w:name w:val="caption"/>
    <w:basedOn w:val="Normln"/>
    <w:next w:val="Normln"/>
    <w:link w:val="TitulekChar"/>
    <w:uiPriority w:val="35"/>
    <w:unhideWhenUsed/>
    <w:qFormat/>
    <w:rsid w:val="00330F76"/>
    <w:pPr>
      <w:spacing w:after="200" w:line="240" w:lineRule="auto"/>
      <w:jc w:val="both"/>
    </w:pPr>
    <w:rPr>
      <w:b/>
      <w:bCs/>
      <w:color w:val="5B9BD5" w:themeColor="accent1"/>
      <w:sz w:val="18"/>
      <w:szCs w:val="18"/>
    </w:rPr>
  </w:style>
  <w:style w:type="paragraph" w:styleId="Seznamobrzk">
    <w:name w:val="table of figures"/>
    <w:basedOn w:val="Normln"/>
    <w:next w:val="Normln"/>
    <w:uiPriority w:val="99"/>
    <w:unhideWhenUsed/>
    <w:rsid w:val="00330F76"/>
    <w:pPr>
      <w:spacing w:after="0" w:line="240" w:lineRule="auto"/>
      <w:ind w:left="480" w:hanging="480"/>
      <w:jc w:val="both"/>
    </w:pPr>
    <w:rPr>
      <w:caps/>
      <w:sz w:val="20"/>
      <w:szCs w:val="20"/>
    </w:rPr>
  </w:style>
  <w:style w:type="paragraph" w:styleId="Normlnweb">
    <w:name w:val="Normal (Web)"/>
    <w:basedOn w:val="Normln"/>
    <w:uiPriority w:val="99"/>
    <w:unhideWhenUsed/>
    <w:rsid w:val="00330F76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330F76"/>
    <w:rPr>
      <w:b/>
      <w:bCs/>
    </w:rPr>
  </w:style>
  <w:style w:type="paragraph" w:customStyle="1" w:styleId="image">
    <w:name w:val="image"/>
    <w:basedOn w:val="Normln"/>
    <w:rsid w:val="00330F76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comment">
    <w:name w:val="comment"/>
    <w:basedOn w:val="Standardnpsmoodstavce"/>
    <w:rsid w:val="00330F76"/>
  </w:style>
  <w:style w:type="paragraph" w:customStyle="1" w:styleId="Default">
    <w:name w:val="Default"/>
    <w:rsid w:val="00330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mw-headline">
    <w:name w:val="mw-headline"/>
    <w:basedOn w:val="Standardnpsmoodstavce"/>
    <w:rsid w:val="00330F76"/>
  </w:style>
  <w:style w:type="character" w:customStyle="1" w:styleId="controllabel">
    <w:name w:val="control_label"/>
    <w:basedOn w:val="Standardnpsmoodstavce"/>
    <w:rsid w:val="00330F76"/>
  </w:style>
  <w:style w:type="character" w:customStyle="1" w:styleId="datalabel">
    <w:name w:val="datalabel"/>
    <w:basedOn w:val="Standardnpsmoodstavce"/>
    <w:rsid w:val="00330F76"/>
  </w:style>
  <w:style w:type="paragraph" w:styleId="Textpoznpodarou">
    <w:name w:val="footnote text"/>
    <w:basedOn w:val="Normln"/>
    <w:link w:val="TextpoznpodarouChar"/>
    <w:unhideWhenUsed/>
    <w:rsid w:val="00330F76"/>
    <w:pPr>
      <w:spacing w:after="0" w:line="240" w:lineRule="auto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30F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330F76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30F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30F76"/>
    <w:pPr>
      <w:spacing w:after="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30F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30F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30F76"/>
    <w:rPr>
      <w:b/>
      <w:bCs/>
      <w:sz w:val="20"/>
      <w:szCs w:val="20"/>
    </w:rPr>
  </w:style>
  <w:style w:type="paragraph" w:customStyle="1" w:styleId="msolistparagraph0">
    <w:name w:val="msolistparagraph"/>
    <w:basedOn w:val="Normln"/>
    <w:uiPriority w:val="99"/>
    <w:rsid w:val="00330F76"/>
    <w:pPr>
      <w:spacing w:after="0" w:line="240" w:lineRule="auto"/>
      <w:ind w:left="720"/>
      <w:jc w:val="both"/>
    </w:pPr>
    <w:rPr>
      <w:rFonts w:ascii="Calibri" w:eastAsiaTheme="minorEastAsia" w:hAnsi="Calibri" w:cs="Calibri"/>
      <w:lang w:eastAsia="cs-CZ"/>
    </w:rPr>
  </w:style>
  <w:style w:type="paragraph" w:customStyle="1" w:styleId="Nadpis1">
    <w:name w:val="Nadpis_1"/>
    <w:basedOn w:val="Normln"/>
    <w:rsid w:val="00330F76"/>
    <w:pPr>
      <w:numPr>
        <w:numId w:val="1"/>
      </w:numPr>
      <w:spacing w:after="0" w:line="240" w:lineRule="auto"/>
      <w:jc w:val="both"/>
    </w:pPr>
    <w:rPr>
      <w:rFonts w:ascii="Calibri" w:eastAsiaTheme="minorEastAsia" w:hAnsi="Calibri"/>
      <w:b/>
      <w:bCs/>
      <w:sz w:val="32"/>
      <w:szCs w:val="32"/>
      <w:lang w:eastAsia="cs-CZ"/>
    </w:rPr>
  </w:style>
  <w:style w:type="paragraph" w:customStyle="1" w:styleId="Nadpis2">
    <w:name w:val="Nadpis_2"/>
    <w:basedOn w:val="Normln"/>
    <w:rsid w:val="00330F76"/>
    <w:pPr>
      <w:numPr>
        <w:ilvl w:val="1"/>
        <w:numId w:val="1"/>
      </w:numPr>
      <w:spacing w:after="0" w:line="240" w:lineRule="auto"/>
      <w:jc w:val="both"/>
    </w:pPr>
    <w:rPr>
      <w:rFonts w:ascii="Calibri" w:eastAsiaTheme="minorEastAsia" w:hAnsi="Calibri"/>
      <w:b/>
      <w:bCs/>
      <w:sz w:val="28"/>
      <w:szCs w:val="28"/>
      <w:lang w:eastAsia="cs-CZ"/>
    </w:rPr>
  </w:style>
  <w:style w:type="paragraph" w:customStyle="1" w:styleId="Nadpis3">
    <w:name w:val="Nadpis_3"/>
    <w:basedOn w:val="Nadpis2"/>
    <w:rsid w:val="00330F76"/>
    <w:pPr>
      <w:numPr>
        <w:ilvl w:val="2"/>
      </w:numPr>
      <w:tabs>
        <w:tab w:val="clear" w:pos="720"/>
      </w:tabs>
      <w:ind w:left="566" w:hanging="283"/>
    </w:pPr>
    <w:rPr>
      <w:b w:val="0"/>
      <w:bCs w:val="0"/>
    </w:rPr>
  </w:style>
  <w:style w:type="paragraph" w:customStyle="1" w:styleId="Nadpis4">
    <w:name w:val="Nadpis_4"/>
    <w:basedOn w:val="Nadpis3"/>
    <w:rsid w:val="00330F76"/>
    <w:pPr>
      <w:numPr>
        <w:ilvl w:val="3"/>
      </w:numPr>
      <w:tabs>
        <w:tab w:val="clear" w:pos="1080"/>
      </w:tabs>
      <w:ind w:left="566" w:hanging="283"/>
    </w:pPr>
    <w:rPr>
      <w:b/>
      <w:bCs/>
      <w:sz w:val="24"/>
      <w:szCs w:val="24"/>
    </w:rPr>
  </w:style>
  <w:style w:type="paragraph" w:customStyle="1" w:styleId="Nadpis5">
    <w:name w:val="Nadpis_5"/>
    <w:basedOn w:val="Nadpis4"/>
    <w:rsid w:val="00330F76"/>
    <w:pPr>
      <w:numPr>
        <w:ilvl w:val="4"/>
      </w:numPr>
      <w:tabs>
        <w:tab w:val="clear" w:pos="1080"/>
      </w:tabs>
      <w:ind w:left="566" w:hanging="283"/>
    </w:pPr>
  </w:style>
  <w:style w:type="paragraph" w:customStyle="1" w:styleId="Nadpis6">
    <w:name w:val="Nadpis_6"/>
    <w:basedOn w:val="Nadpis5"/>
    <w:uiPriority w:val="99"/>
    <w:rsid w:val="00330F76"/>
    <w:pPr>
      <w:numPr>
        <w:ilvl w:val="5"/>
      </w:numPr>
      <w:tabs>
        <w:tab w:val="clear" w:pos="1440"/>
      </w:tabs>
      <w:ind w:left="566" w:hanging="283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330F76"/>
  </w:style>
  <w:style w:type="character" w:customStyle="1" w:styleId="apple-converted-space">
    <w:name w:val="apple-converted-space"/>
    <w:basedOn w:val="Standardnpsmoodstavce"/>
    <w:rsid w:val="00330F76"/>
  </w:style>
  <w:style w:type="paragraph" w:customStyle="1" w:styleId="bodytext">
    <w:name w:val="bodytext"/>
    <w:basedOn w:val="Normln"/>
    <w:rsid w:val="00330F7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ezmezer1">
    <w:name w:val="Bez mezer1"/>
    <w:rsid w:val="00330F76"/>
    <w:pPr>
      <w:suppressAutoHyphens/>
      <w:spacing w:after="0" w:line="100" w:lineRule="atLeas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Nzevknihy">
    <w:name w:val="Book Title"/>
    <w:basedOn w:val="Standardnpsmoodstavce"/>
    <w:uiPriority w:val="33"/>
    <w:qFormat/>
    <w:rsid w:val="00330F76"/>
    <w:rPr>
      <w:b/>
      <w:bCs/>
      <w:smallCaps/>
      <w:spacing w:val="5"/>
    </w:rPr>
  </w:style>
  <w:style w:type="paragraph" w:styleId="Zkladntext">
    <w:name w:val="Body Text"/>
    <w:basedOn w:val="Normln"/>
    <w:link w:val="ZkladntextChar"/>
    <w:rsid w:val="00330F76"/>
    <w:pPr>
      <w:suppressAutoHyphens/>
      <w:spacing w:after="120" w:line="100" w:lineRule="atLeast"/>
      <w:jc w:val="both"/>
    </w:pPr>
    <w:rPr>
      <w:rFonts w:ascii="Calibri" w:eastAsia="SimSun" w:hAnsi="Calibri" w:cs="Mangal"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rsid w:val="00330F76"/>
    <w:rPr>
      <w:rFonts w:ascii="Calibri" w:eastAsia="SimSun" w:hAnsi="Calibri" w:cs="Mangal"/>
      <w:kern w:val="1"/>
      <w:sz w:val="24"/>
      <w:szCs w:val="24"/>
      <w:lang w:eastAsia="hi-IN" w:bidi="hi-IN"/>
    </w:rPr>
  </w:style>
  <w:style w:type="paragraph" w:customStyle="1" w:styleId="StylNadpis1LatinkaZkladntextTun">
    <w:name w:val="Styl Nadpis 1 + (Latinka) +Základní text Tučné"/>
    <w:basedOn w:val="Nadpis10"/>
    <w:rsid w:val="00330F76"/>
    <w:pPr>
      <w:keepNext w:val="0"/>
      <w:keepLines w:val="0"/>
      <w:pageBreakBefore/>
      <w:numPr>
        <w:numId w:val="3"/>
      </w:numPr>
      <w:pBdr>
        <w:bottom w:val="single" w:sz="8" w:space="4" w:color="5B9BD5" w:themeColor="accent1"/>
      </w:pBdr>
      <w:spacing w:before="0" w:after="300" w:line="240" w:lineRule="auto"/>
      <w:contextualSpacing/>
      <w:jc w:val="both"/>
    </w:pPr>
    <w:rPr>
      <w:rFonts w:asciiTheme="minorHAnsi" w:hAnsiTheme="minorHAnsi"/>
      <w:b/>
      <w:bCs/>
      <w:color w:val="323E4F" w:themeColor="text2" w:themeShade="BF"/>
      <w:spacing w:val="5"/>
      <w:kern w:val="28"/>
      <w:sz w:val="48"/>
      <w:szCs w:val="52"/>
    </w:rPr>
  </w:style>
  <w:style w:type="paragraph" w:customStyle="1" w:styleId="StylNadpis2LatinkaZkladntext20bTunPed18">
    <w:name w:val="Styl Nadpis 2 + (Latinka) +Základní text 20 b. Tučné Před:  18 ..."/>
    <w:basedOn w:val="Nadpis20"/>
    <w:rsid w:val="00330F76"/>
    <w:pPr>
      <w:keepLines w:val="0"/>
      <w:numPr>
        <w:ilvl w:val="1"/>
        <w:numId w:val="4"/>
      </w:numPr>
      <w:spacing w:before="240" w:after="240" w:line="276" w:lineRule="auto"/>
      <w:jc w:val="both"/>
    </w:pPr>
    <w:rPr>
      <w:rFonts w:asciiTheme="minorHAnsi" w:eastAsia="Times New Roman" w:hAnsiTheme="minorHAnsi" w:cs="Times New Roman"/>
      <w:bCs/>
      <w:color w:val="auto"/>
      <w:sz w:val="40"/>
      <w:szCs w:val="20"/>
    </w:rPr>
  </w:style>
  <w:style w:type="character" w:styleId="Zdraznn">
    <w:name w:val="Emphasis"/>
    <w:basedOn w:val="Standardnpsmoodstavce"/>
    <w:uiPriority w:val="20"/>
    <w:qFormat/>
    <w:rsid w:val="00330F76"/>
    <w:rPr>
      <w:i/>
      <w:iCs/>
    </w:rPr>
  </w:style>
  <w:style w:type="paragraph" w:styleId="Zkladntextodsazen">
    <w:name w:val="Body Text Indent"/>
    <w:basedOn w:val="Normln"/>
    <w:link w:val="ZkladntextodsazenChar"/>
    <w:unhideWhenUsed/>
    <w:rsid w:val="00330F76"/>
    <w:pPr>
      <w:spacing w:after="120" w:line="240" w:lineRule="auto"/>
      <w:ind w:left="283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330F76"/>
  </w:style>
  <w:style w:type="paragraph" w:customStyle="1" w:styleId="Zhlav1">
    <w:name w:val="Záhlaví1"/>
    <w:basedOn w:val="Normln"/>
    <w:rsid w:val="00330F76"/>
    <w:pPr>
      <w:widowControl w:val="0"/>
      <w:tabs>
        <w:tab w:val="num" w:pos="850"/>
        <w:tab w:val="center" w:pos="4536"/>
        <w:tab w:val="right" w:pos="9072"/>
      </w:tabs>
      <w:suppressAutoHyphens/>
      <w:autoSpaceDE w:val="0"/>
      <w:spacing w:after="0" w:line="240" w:lineRule="auto"/>
      <w:ind w:left="850" w:hanging="425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Textpoznpodarou1">
    <w:name w:val="Text pozn. pod čarou1"/>
    <w:basedOn w:val="Normln"/>
    <w:rsid w:val="00330F76"/>
    <w:pPr>
      <w:widowControl w:val="0"/>
      <w:tabs>
        <w:tab w:val="num" w:pos="425"/>
      </w:tabs>
      <w:suppressAutoHyphens/>
      <w:autoSpaceDE w:val="0"/>
      <w:spacing w:after="0" w:line="240" w:lineRule="auto"/>
      <w:ind w:left="425" w:hanging="425"/>
    </w:pPr>
    <w:rPr>
      <w:rFonts w:ascii="Times New Roman" w:eastAsia="Lucida Sans Unicode" w:hAnsi="Times New Roman" w:cs="Times New Roman"/>
      <w:kern w:val="1"/>
      <w:sz w:val="20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330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azka2">
    <w:name w:val="Odrazka 2"/>
    <w:basedOn w:val="Normln"/>
    <w:rsid w:val="00330F76"/>
    <w:pPr>
      <w:numPr>
        <w:ilvl w:val="1"/>
        <w:numId w:val="6"/>
      </w:numPr>
      <w:spacing w:before="60" w:after="60" w:line="276" w:lineRule="auto"/>
      <w:jc w:val="both"/>
    </w:pPr>
    <w:rPr>
      <w:rFonts w:ascii="Calibri" w:eastAsia="Times New Roman" w:hAnsi="Calibri" w:cs="Times New Roman"/>
      <w:szCs w:val="24"/>
    </w:rPr>
  </w:style>
  <w:style w:type="paragraph" w:customStyle="1" w:styleId="Odrazka3">
    <w:name w:val="Odrazka 3"/>
    <w:basedOn w:val="Odrazka2"/>
    <w:rsid w:val="00330F76"/>
    <w:pPr>
      <w:numPr>
        <w:ilvl w:val="2"/>
      </w:numPr>
    </w:pPr>
  </w:style>
  <w:style w:type="paragraph" w:customStyle="1" w:styleId="Bulletwithtext3">
    <w:name w:val="Bullet with text 3"/>
    <w:basedOn w:val="Normln"/>
    <w:rsid w:val="00330F76"/>
    <w:pPr>
      <w:numPr>
        <w:numId w:val="8"/>
      </w:numPr>
      <w:spacing w:after="0" w:line="240" w:lineRule="auto"/>
    </w:pPr>
    <w:rPr>
      <w:rFonts w:eastAsiaTheme="minorEastAsia"/>
      <w:sz w:val="24"/>
      <w:szCs w:val="24"/>
    </w:rPr>
  </w:style>
  <w:style w:type="character" w:customStyle="1" w:styleId="TitulekChar">
    <w:name w:val="Titulek Char"/>
    <w:link w:val="Titulek"/>
    <w:uiPriority w:val="35"/>
    <w:rsid w:val="00330F76"/>
    <w:rPr>
      <w:b/>
      <w:bCs/>
      <w:color w:val="5B9BD5" w:themeColor="accent1"/>
      <w:sz w:val="18"/>
      <w:szCs w:val="18"/>
    </w:rPr>
  </w:style>
  <w:style w:type="paragraph" w:customStyle="1" w:styleId="EARDiagram">
    <w:name w:val="EAR Diagram"/>
    <w:basedOn w:val="Normln"/>
    <w:next w:val="Normln"/>
    <w:link w:val="EARDiagramChar"/>
    <w:rsid w:val="00330F76"/>
    <w:pPr>
      <w:spacing w:before="240" w:after="240" w:line="240" w:lineRule="auto"/>
      <w:jc w:val="center"/>
    </w:pPr>
    <w:rPr>
      <w:rFonts w:eastAsiaTheme="minorEastAsia"/>
      <w:sz w:val="24"/>
      <w:szCs w:val="24"/>
    </w:rPr>
  </w:style>
  <w:style w:type="character" w:customStyle="1" w:styleId="EARDiagramChar">
    <w:name w:val="EAR Diagram Char"/>
    <w:basedOn w:val="Standardnpsmoodstavce"/>
    <w:link w:val="EARDiagram"/>
    <w:rsid w:val="00330F76"/>
    <w:rPr>
      <w:rFonts w:eastAsiaTheme="minorEastAsia"/>
      <w:sz w:val="24"/>
      <w:szCs w:val="24"/>
    </w:rPr>
  </w:style>
  <w:style w:type="table" w:styleId="Svtlseznamzvraznn1">
    <w:name w:val="Light List Accent 1"/>
    <w:basedOn w:val="Normlntabulka"/>
    <w:uiPriority w:val="61"/>
    <w:rsid w:val="00330F76"/>
    <w:pPr>
      <w:spacing w:after="0" w:line="240" w:lineRule="auto"/>
    </w:pPr>
    <w:rPr>
      <w:rFonts w:asciiTheme="majorHAnsi" w:hAnsiTheme="majorHAnsi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customStyle="1" w:styleId="nadpiskapitoly">
    <w:name w:val="nadpis kapitoly"/>
    <w:basedOn w:val="Nadpis10"/>
    <w:next w:val="Normln"/>
    <w:qFormat/>
    <w:rsid w:val="00330F76"/>
    <w:pPr>
      <w:keepNext w:val="0"/>
      <w:keepLines w:val="0"/>
      <w:shd w:val="clear" w:color="auto" w:fill="44546A" w:themeFill="text2"/>
      <w:spacing w:before="0" w:after="200" w:line="276" w:lineRule="auto"/>
      <w:ind w:left="432" w:hanging="432"/>
      <w:contextualSpacing/>
    </w:pPr>
    <w:rPr>
      <w:rFonts w:ascii="Helvetica" w:eastAsiaTheme="minorHAnsi" w:hAnsi="Helvetica" w:cs="Arial"/>
      <w:b/>
      <w:caps/>
      <w:color w:val="FFFFFF" w:themeColor="background1"/>
      <w:sz w:val="22"/>
      <w:szCs w:val="22"/>
    </w:rPr>
  </w:style>
  <w:style w:type="paragraph" w:customStyle="1" w:styleId="nadpisdruhrovn">
    <w:name w:val="nadpis druhé úrovně"/>
    <w:basedOn w:val="Odstavecseseznamem"/>
    <w:link w:val="nadpisdruhrovnChar"/>
    <w:qFormat/>
    <w:rsid w:val="00330F76"/>
    <w:pPr>
      <w:spacing w:after="200" w:line="276" w:lineRule="auto"/>
      <w:ind w:left="576" w:hanging="576"/>
      <w:jc w:val="left"/>
      <w:outlineLvl w:val="1"/>
    </w:pPr>
    <w:rPr>
      <w:rFonts w:ascii="Arial" w:hAnsi="Arial" w:cs="Arial"/>
      <w:b/>
    </w:rPr>
  </w:style>
  <w:style w:type="character" w:customStyle="1" w:styleId="nadpisdruhrovnChar">
    <w:name w:val="nadpis druhé úrovně Char"/>
    <w:basedOn w:val="OdstavecseseznamemChar"/>
    <w:link w:val="nadpisdruhrovn"/>
    <w:rsid w:val="00330F76"/>
    <w:rPr>
      <w:rFonts w:ascii="Arial" w:hAnsi="Arial" w:cs="Arial"/>
      <w:b/>
    </w:rPr>
  </w:style>
  <w:style w:type="table" w:customStyle="1" w:styleId="Tabulkasmkou4zvraznn11">
    <w:name w:val="Tabulka s mřížkou 4 – zvýraznění 11"/>
    <w:basedOn w:val="Normlntabulka"/>
    <w:uiPriority w:val="49"/>
    <w:rsid w:val="00330F76"/>
    <w:pPr>
      <w:spacing w:after="0" w:line="240" w:lineRule="auto"/>
    </w:pPr>
    <w:rPr>
      <w:rFonts w:asciiTheme="majorHAnsi" w:hAnsiTheme="majorHAnsi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TuChar">
    <w:name w:val="TuŠ Char"/>
    <w:link w:val="Tu"/>
    <w:locked/>
    <w:rsid w:val="00330F76"/>
    <w:rPr>
      <w:rFonts w:ascii="Calibri" w:hAnsi="Calibri" w:cs="Calibri"/>
      <w:b/>
      <w:color w:val="808080"/>
      <w:szCs w:val="24"/>
    </w:rPr>
  </w:style>
  <w:style w:type="paragraph" w:customStyle="1" w:styleId="Tu">
    <w:name w:val="TuŠ"/>
    <w:basedOn w:val="Normln"/>
    <w:link w:val="TuChar"/>
    <w:qFormat/>
    <w:rsid w:val="00330F76"/>
    <w:pPr>
      <w:spacing w:before="120" w:after="120" w:line="276" w:lineRule="auto"/>
      <w:jc w:val="both"/>
    </w:pPr>
    <w:rPr>
      <w:rFonts w:ascii="Calibri" w:hAnsi="Calibri" w:cs="Calibri"/>
      <w:b/>
      <w:color w:val="808080"/>
      <w:szCs w:val="24"/>
    </w:rPr>
  </w:style>
  <w:style w:type="character" w:customStyle="1" w:styleId="TextkomenteChar1">
    <w:name w:val="Text komentáře Char1"/>
    <w:uiPriority w:val="99"/>
    <w:semiHidden/>
    <w:locked/>
    <w:rsid w:val="00330F76"/>
    <w:rPr>
      <w:rFonts w:ascii="Calibri" w:eastAsia="Times New Roman" w:hAnsi="Calibri" w:cs="Times New Roman"/>
      <w:sz w:val="20"/>
      <w:szCs w:val="20"/>
      <w:lang w:eastAsia="cs-CZ"/>
    </w:rPr>
  </w:style>
  <w:style w:type="paragraph" w:customStyle="1" w:styleId="Bl">
    <w:name w:val="Bílá"/>
    <w:basedOn w:val="Normln"/>
    <w:link w:val="BlChar"/>
    <w:qFormat/>
    <w:rsid w:val="00330F76"/>
    <w:pPr>
      <w:spacing w:before="120" w:after="120" w:line="240" w:lineRule="auto"/>
    </w:pPr>
    <w:rPr>
      <w:b/>
      <w:color w:val="FFFFFF" w:themeColor="background1"/>
      <w:sz w:val="24"/>
    </w:rPr>
  </w:style>
  <w:style w:type="character" w:customStyle="1" w:styleId="BlChar">
    <w:name w:val="Bílá Char"/>
    <w:basedOn w:val="Standardnpsmoodstavce"/>
    <w:link w:val="Bl"/>
    <w:rsid w:val="00330F76"/>
    <w:rPr>
      <w:b/>
      <w:color w:val="FFFFFF" w:themeColor="background1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330F76"/>
    <w:rPr>
      <w:color w:val="800080"/>
      <w:u w:val="single"/>
    </w:rPr>
  </w:style>
  <w:style w:type="paragraph" w:customStyle="1" w:styleId="xl65">
    <w:name w:val="xl65"/>
    <w:basedOn w:val="Normln"/>
    <w:rsid w:val="00330F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cs-CZ"/>
    </w:rPr>
  </w:style>
  <w:style w:type="paragraph" w:customStyle="1" w:styleId="xl66">
    <w:name w:val="xl66"/>
    <w:basedOn w:val="Normln"/>
    <w:rsid w:val="00330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330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330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rewrap">
    <w:name w:val="prewrap"/>
    <w:basedOn w:val="Standardnpsmoodstavce"/>
    <w:rsid w:val="00330F76"/>
  </w:style>
  <w:style w:type="character" w:customStyle="1" w:styleId="searchhighlight">
    <w:name w:val="searchhighlight"/>
    <w:basedOn w:val="Standardnpsmoodstavce"/>
    <w:rsid w:val="00330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82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eznam.gov.cz/ovm/ossDetail.do?path=UrPraceCR&amp;ref=obcan" TargetMode="External"/><Relationship Id="rId21" Type="http://schemas.openxmlformats.org/officeDocument/2006/relationships/hyperlink" Target="http://seznam.gov.cz/ovm/ossDetail.do?path=UrPraceCR&amp;ref=obcan" TargetMode="External"/><Relationship Id="rId34" Type="http://schemas.openxmlformats.org/officeDocument/2006/relationships/hyperlink" Target="http://seznam.gov.cz/ovm/ossDetail.do?path=UrPraceCR&amp;ref=obcan" TargetMode="External"/><Relationship Id="rId42" Type="http://schemas.openxmlformats.org/officeDocument/2006/relationships/hyperlink" Target="http://seznam.gov.cz/ovm/ossDetail.do?path=UrPraceCR&amp;ref=obcan" TargetMode="External"/><Relationship Id="rId47" Type="http://schemas.openxmlformats.org/officeDocument/2006/relationships/hyperlink" Target="http://seznam.gov.cz/ovm/ossDetail.do?path=UrPraceCR&amp;ref=obcan" TargetMode="External"/><Relationship Id="rId50" Type="http://schemas.openxmlformats.org/officeDocument/2006/relationships/hyperlink" Target="http://seznam.gov.cz/ovm/ossDetail.do?path=UrPraceCR&amp;ref=obcan" TargetMode="External"/><Relationship Id="rId55" Type="http://schemas.openxmlformats.org/officeDocument/2006/relationships/hyperlink" Target="http://seznam.gov.cz/ovm/ossDetail.do?path=UrPraceCR&amp;ref=obcan" TargetMode="External"/><Relationship Id="rId63" Type="http://schemas.openxmlformats.org/officeDocument/2006/relationships/hyperlink" Target="http://seznam.gov.cz/ovm/ossDetail.do?path=UrPraceCR&amp;ref=obcan" TargetMode="External"/><Relationship Id="rId68" Type="http://schemas.openxmlformats.org/officeDocument/2006/relationships/hyperlink" Target="http://seznam.gov.cz/ovm/ossDetail.do?path=UrPraceCR&amp;ref=obcan" TargetMode="External"/><Relationship Id="rId76" Type="http://schemas.openxmlformats.org/officeDocument/2006/relationships/hyperlink" Target="http://seznam.gov.cz/ovm/ossDetail.do?path=UrPraceCR&amp;ref=obcan" TargetMode="External"/><Relationship Id="rId84" Type="http://schemas.openxmlformats.org/officeDocument/2006/relationships/hyperlink" Target="http://seznam.gov.cz/ovm/ossDetail.do?path=UrPraceCR&amp;ref=obcan" TargetMode="External"/><Relationship Id="rId89" Type="http://schemas.openxmlformats.org/officeDocument/2006/relationships/hyperlink" Target="http://seznam.gov.cz/ovm/ossDetail.do?path=UrPraceCR&amp;ref=obcan" TargetMode="External"/><Relationship Id="rId97" Type="http://schemas.openxmlformats.org/officeDocument/2006/relationships/hyperlink" Target="http://seznam.gov.cz/ovm/ossDetail.do?path=UrPraceCR&amp;ref=obcan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seznam.gov.cz/ovm/ossDetail.do?path=UrPraceCR&amp;ref=obcan" TargetMode="External"/><Relationship Id="rId92" Type="http://schemas.openxmlformats.org/officeDocument/2006/relationships/hyperlink" Target="http://seznam.gov.cz/ovm/ossDetail.do?path=UrPraceCR&amp;ref=obc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yperlink" Target="http://seznam.gov.cz/ovm/ossDetail.do?path=UrPraceCR&amp;ref=obcan" TargetMode="External"/><Relationship Id="rId11" Type="http://schemas.openxmlformats.org/officeDocument/2006/relationships/hyperlink" Target="mailto:vz@mt-legal.com" TargetMode="External"/><Relationship Id="rId24" Type="http://schemas.openxmlformats.org/officeDocument/2006/relationships/hyperlink" Target="http://seznam.gov.cz/ovm/ossDetail.do?path=UrPraceCR&amp;ref=obcan" TargetMode="External"/><Relationship Id="rId32" Type="http://schemas.openxmlformats.org/officeDocument/2006/relationships/hyperlink" Target="http://seznam.gov.cz/ovm/ossDetail.do?path=UrPraceCR&amp;ref=obcan" TargetMode="External"/><Relationship Id="rId37" Type="http://schemas.openxmlformats.org/officeDocument/2006/relationships/hyperlink" Target="http://seznam.gov.cz/ovm/ossDetail.do?path=UrPraceCR&amp;ref=obcan" TargetMode="External"/><Relationship Id="rId40" Type="http://schemas.openxmlformats.org/officeDocument/2006/relationships/hyperlink" Target="http://seznam.gov.cz/ovm/ossDetail.do?path=UrPraceCR&amp;ref=obcan" TargetMode="External"/><Relationship Id="rId45" Type="http://schemas.openxmlformats.org/officeDocument/2006/relationships/hyperlink" Target="http://seznam.gov.cz/ovm/ossDetail.do?path=UrPraceCR&amp;ref=obcan" TargetMode="External"/><Relationship Id="rId53" Type="http://schemas.openxmlformats.org/officeDocument/2006/relationships/hyperlink" Target="http://seznam.gov.cz/ovm/ossDetail.do?path=UrPraceCR&amp;ref=obcan" TargetMode="External"/><Relationship Id="rId58" Type="http://schemas.openxmlformats.org/officeDocument/2006/relationships/hyperlink" Target="http://seznam.gov.cz/ovm/ossDetail.do?path=UrPraceCR&amp;ref=obcan" TargetMode="External"/><Relationship Id="rId66" Type="http://schemas.openxmlformats.org/officeDocument/2006/relationships/hyperlink" Target="http://seznam.gov.cz/ovm/ossDetail.do?path=UrPraceCR&amp;ref=obcan" TargetMode="External"/><Relationship Id="rId74" Type="http://schemas.openxmlformats.org/officeDocument/2006/relationships/hyperlink" Target="http://seznam.gov.cz/ovm/ossDetail.do?path=UrPraceCR&amp;ref=obcan" TargetMode="External"/><Relationship Id="rId79" Type="http://schemas.openxmlformats.org/officeDocument/2006/relationships/hyperlink" Target="http://seznam.gov.cz/ovm/ossDetail.do?path=UrPraceCR&amp;ref=obcan" TargetMode="External"/><Relationship Id="rId87" Type="http://schemas.openxmlformats.org/officeDocument/2006/relationships/hyperlink" Target="http://seznam.gov.cz/ovm/ossDetail.do?path=UrPraceCR&amp;ref=obcan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seznam.gov.cz/ovm/ossDetail.do?path=UrPraceCR&amp;ref=obcan" TargetMode="External"/><Relationship Id="rId82" Type="http://schemas.openxmlformats.org/officeDocument/2006/relationships/hyperlink" Target="http://seznam.gov.cz/ovm/ossDetail.do?path=UrPraceCR&amp;ref=obcan" TargetMode="External"/><Relationship Id="rId90" Type="http://schemas.openxmlformats.org/officeDocument/2006/relationships/hyperlink" Target="http://seznam.gov.cz/ovm/ossDetail.do?path=UrPraceCR&amp;ref=obcan" TargetMode="External"/><Relationship Id="rId95" Type="http://schemas.openxmlformats.org/officeDocument/2006/relationships/hyperlink" Target="http://seznam.gov.cz/ovm/ossDetail.do?path=UrPraceCR&amp;ref=obcan" TargetMode="External"/><Relationship Id="rId19" Type="http://schemas.openxmlformats.org/officeDocument/2006/relationships/hyperlink" Target="http://seznam.gov.cz/ovm/ossDetail.do?path=UrPraceCR&amp;ref=obcan" TargetMode="External"/><Relationship Id="rId14" Type="http://schemas.openxmlformats.org/officeDocument/2006/relationships/footer" Target="footer1.xml"/><Relationship Id="rId22" Type="http://schemas.openxmlformats.org/officeDocument/2006/relationships/hyperlink" Target="http://seznam.gov.cz/ovm/ossDetail.do?path=UrPraceCR&amp;ref=obcan" TargetMode="External"/><Relationship Id="rId27" Type="http://schemas.openxmlformats.org/officeDocument/2006/relationships/hyperlink" Target="http://seznam.gov.cz/ovm/ossDetail.do?path=UrPraceCR&amp;ref=obcan" TargetMode="External"/><Relationship Id="rId30" Type="http://schemas.openxmlformats.org/officeDocument/2006/relationships/hyperlink" Target="http://seznam.gov.cz/ovm/ossDetail.do?path=UrPraceCR&amp;ref=obcan" TargetMode="External"/><Relationship Id="rId35" Type="http://schemas.openxmlformats.org/officeDocument/2006/relationships/hyperlink" Target="http://seznam.gov.cz/ovm/ossDetail.do?path=UrPraceCR&amp;ref=obcan" TargetMode="External"/><Relationship Id="rId43" Type="http://schemas.openxmlformats.org/officeDocument/2006/relationships/hyperlink" Target="http://seznam.gov.cz/ovm/ossDetail.do?path=UrPraceCR&amp;ref=obcan" TargetMode="External"/><Relationship Id="rId48" Type="http://schemas.openxmlformats.org/officeDocument/2006/relationships/hyperlink" Target="http://seznam.gov.cz/ovm/ossDetail.do?path=UrPraceCR&amp;ref=obcan" TargetMode="External"/><Relationship Id="rId56" Type="http://schemas.openxmlformats.org/officeDocument/2006/relationships/hyperlink" Target="http://seznam.gov.cz/ovm/ossDetail.do?path=UrPraceCR&amp;ref=obcan" TargetMode="External"/><Relationship Id="rId64" Type="http://schemas.openxmlformats.org/officeDocument/2006/relationships/hyperlink" Target="http://seznam.gov.cz/ovm/ossDetail.do?path=UrPraceCR&amp;ref=obcan" TargetMode="External"/><Relationship Id="rId69" Type="http://schemas.openxmlformats.org/officeDocument/2006/relationships/hyperlink" Target="http://seznam.gov.cz/ovm/ossDetail.do?path=UrPraceCR&amp;ref=obcan" TargetMode="External"/><Relationship Id="rId77" Type="http://schemas.openxmlformats.org/officeDocument/2006/relationships/hyperlink" Target="http://seznam.gov.cz/ovm/ossDetail.do?path=UrPraceCR&amp;ref=obcan" TargetMode="External"/><Relationship Id="rId100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hyperlink" Target="http://seznam.gov.cz/ovm/ossDetail.do?path=UrPraceCR&amp;ref=obcan" TargetMode="External"/><Relationship Id="rId72" Type="http://schemas.openxmlformats.org/officeDocument/2006/relationships/hyperlink" Target="http://seznam.gov.cz/ovm/ossDetail.do?path=UrPraceCR&amp;ref=obcan" TargetMode="External"/><Relationship Id="rId80" Type="http://schemas.openxmlformats.org/officeDocument/2006/relationships/hyperlink" Target="http://seznam.gov.cz/ovm/ossDetail.do?path=UrPraceCR&amp;ref=obcan" TargetMode="External"/><Relationship Id="rId85" Type="http://schemas.openxmlformats.org/officeDocument/2006/relationships/hyperlink" Target="http://seznam.gov.cz/ovm/ossDetail.do?path=UrPraceCR&amp;ref=obcan" TargetMode="External"/><Relationship Id="rId93" Type="http://schemas.openxmlformats.org/officeDocument/2006/relationships/hyperlink" Target="http://seznam.gov.cz/ovm/ossDetail.do?path=UrPraceCR&amp;ref=obcan" TargetMode="External"/><Relationship Id="rId98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yperlink" Target="http://seznam.gov.cz/ovm/ossDetail.do?path=UrPraceCR&amp;ref=obcan" TargetMode="External"/><Relationship Id="rId33" Type="http://schemas.openxmlformats.org/officeDocument/2006/relationships/hyperlink" Target="http://seznam.gov.cz/ovm/ossDetail.do?path=UrPraceCR&amp;ref=obcan" TargetMode="External"/><Relationship Id="rId38" Type="http://schemas.openxmlformats.org/officeDocument/2006/relationships/hyperlink" Target="http://seznam.gov.cz/ovm/ossDetail.do?path=UrPraceCR&amp;ref=obcan" TargetMode="External"/><Relationship Id="rId46" Type="http://schemas.openxmlformats.org/officeDocument/2006/relationships/hyperlink" Target="http://seznam.gov.cz/ovm/ossDetail.do?path=UrPraceCR&amp;ref=obcan" TargetMode="External"/><Relationship Id="rId59" Type="http://schemas.openxmlformats.org/officeDocument/2006/relationships/hyperlink" Target="http://seznam.gov.cz/ovm/ossDetail.do?path=UrPraceCR&amp;ref=obcan" TargetMode="External"/><Relationship Id="rId67" Type="http://schemas.openxmlformats.org/officeDocument/2006/relationships/hyperlink" Target="http://seznam.gov.cz/ovm/ossDetail.do?path=UrPraceCR&amp;ref=obcan" TargetMode="External"/><Relationship Id="rId20" Type="http://schemas.openxmlformats.org/officeDocument/2006/relationships/hyperlink" Target="http://seznam.gov.cz/ovm/ossDetail.do?path=UrPraceCR&amp;ref=obcan" TargetMode="External"/><Relationship Id="rId41" Type="http://schemas.openxmlformats.org/officeDocument/2006/relationships/hyperlink" Target="http://seznam.gov.cz/ovm/ossDetail.do?path=UrPraceCR&amp;ref=obcan" TargetMode="External"/><Relationship Id="rId54" Type="http://schemas.openxmlformats.org/officeDocument/2006/relationships/hyperlink" Target="http://seznam.gov.cz/ovm/ossDetail.do?path=UrPraceCR&amp;ref=obcan" TargetMode="External"/><Relationship Id="rId62" Type="http://schemas.openxmlformats.org/officeDocument/2006/relationships/hyperlink" Target="http://seznam.gov.cz/ovm/ossDetail.do?path=UrPraceCR&amp;ref=obcan" TargetMode="External"/><Relationship Id="rId70" Type="http://schemas.openxmlformats.org/officeDocument/2006/relationships/hyperlink" Target="http://seznam.gov.cz/ovm/ossDetail.do?path=UrPraceCR&amp;ref=obcan" TargetMode="External"/><Relationship Id="rId75" Type="http://schemas.openxmlformats.org/officeDocument/2006/relationships/hyperlink" Target="http://seznam.gov.cz/ovm/ossDetail.do?path=UrPraceCR&amp;ref=obcan" TargetMode="External"/><Relationship Id="rId83" Type="http://schemas.openxmlformats.org/officeDocument/2006/relationships/hyperlink" Target="http://seznam.gov.cz/ovm/ossDetail.do?path=UrPraceCR&amp;ref=obcan" TargetMode="External"/><Relationship Id="rId88" Type="http://schemas.openxmlformats.org/officeDocument/2006/relationships/hyperlink" Target="http://seznam.gov.cz/ovm/ossDetail.do?path=UrPraceCR&amp;ref=obcan" TargetMode="External"/><Relationship Id="rId91" Type="http://schemas.openxmlformats.org/officeDocument/2006/relationships/hyperlink" Target="http://seznam.gov.cz/ovm/ossDetail.do?path=UrPraceCR&amp;ref=obcan" TargetMode="External"/><Relationship Id="rId96" Type="http://schemas.openxmlformats.org/officeDocument/2006/relationships/hyperlink" Target="http://seznam.gov.cz/ovm/ossDetail.do?path=UrPraceCR&amp;ref=obca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hyperlink" Target="http://seznam.gov.cz/ovm/ossDetail.do?path=UrPraceCR&amp;ref=obcan" TargetMode="External"/><Relationship Id="rId28" Type="http://schemas.openxmlformats.org/officeDocument/2006/relationships/hyperlink" Target="http://seznam.gov.cz/ovm/ossDetail.do?path=UrPraceCR&amp;ref=obcan" TargetMode="External"/><Relationship Id="rId36" Type="http://schemas.openxmlformats.org/officeDocument/2006/relationships/hyperlink" Target="http://seznam.gov.cz/ovm/ossDetail.do?path=UrPraceCR&amp;ref=obcan" TargetMode="External"/><Relationship Id="rId49" Type="http://schemas.openxmlformats.org/officeDocument/2006/relationships/hyperlink" Target="http://seznam.gov.cz/ovm/ossDetail.do?path=UrPraceCR&amp;ref=obcan" TargetMode="External"/><Relationship Id="rId57" Type="http://schemas.openxmlformats.org/officeDocument/2006/relationships/hyperlink" Target="http://seznam.gov.cz/ovm/ossDetail.do?path=UrPraceCR&amp;ref=obcan" TargetMode="External"/><Relationship Id="rId10" Type="http://schemas.openxmlformats.org/officeDocument/2006/relationships/hyperlink" Target="mailto:" TargetMode="External"/><Relationship Id="rId31" Type="http://schemas.openxmlformats.org/officeDocument/2006/relationships/hyperlink" Target="http://seznam.gov.cz/ovm/ossDetail.do?path=UrPraceCR&amp;ref=obcan" TargetMode="External"/><Relationship Id="rId44" Type="http://schemas.openxmlformats.org/officeDocument/2006/relationships/hyperlink" Target="http://seznam.gov.cz/ovm/ossDetail.do?path=UrPraceCR&amp;ref=obcan" TargetMode="External"/><Relationship Id="rId52" Type="http://schemas.openxmlformats.org/officeDocument/2006/relationships/hyperlink" Target="http://seznam.gov.cz/ovm/ossDetail.do?path=UrPraceCR&amp;ref=obcan" TargetMode="External"/><Relationship Id="rId60" Type="http://schemas.openxmlformats.org/officeDocument/2006/relationships/hyperlink" Target="http://seznam.gov.cz/ovm/ossDetail.do?path=UrPraceCR&amp;ref=obcan" TargetMode="External"/><Relationship Id="rId65" Type="http://schemas.openxmlformats.org/officeDocument/2006/relationships/hyperlink" Target="http://seznam.gov.cz/ovm/ossDetail.do?path=UrPraceCR&amp;ref=obcan" TargetMode="External"/><Relationship Id="rId73" Type="http://schemas.openxmlformats.org/officeDocument/2006/relationships/hyperlink" Target="http://seznam.gov.cz/ovm/ossDetail.do?path=UrPraceCR&amp;ref=obcan" TargetMode="External"/><Relationship Id="rId78" Type="http://schemas.openxmlformats.org/officeDocument/2006/relationships/hyperlink" Target="http://seznam.gov.cz/ovm/ossDetail.do?path=UrPraceCR&amp;ref=obcan" TargetMode="External"/><Relationship Id="rId81" Type="http://schemas.openxmlformats.org/officeDocument/2006/relationships/hyperlink" Target="http://seznam.gov.cz/ovm/ossDetail.do?path=UrPraceCR&amp;ref=obcan" TargetMode="External"/><Relationship Id="rId86" Type="http://schemas.openxmlformats.org/officeDocument/2006/relationships/hyperlink" Target="http://seznam.gov.cz/ovm/ossDetail.do?path=UrPraceCR&amp;ref=obcan" TargetMode="External"/><Relationship Id="rId94" Type="http://schemas.openxmlformats.org/officeDocument/2006/relationships/hyperlink" Target="http://seznam.gov.cz/ovm/ossDetail.do?path=UrPraceCR&amp;ref=obcan" TargetMode="External"/><Relationship Id="rId9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http://www.mpsv.cz/images/clanky/5699/logoMPSV-m-sm.jpg" TargetMode="External"/><Relationship Id="rId13" Type="http://schemas.openxmlformats.org/officeDocument/2006/relationships/header" Target="header2.xml"/><Relationship Id="rId18" Type="http://schemas.openxmlformats.org/officeDocument/2006/relationships/hyperlink" Target="http://seznam.gov.cz/ovm/searchList.do?ref=obcan&amp;start=null&amp;searchCriterium=ovm_name_of_subject&amp;searchValue=w5rFmWFkIHByw6FjZSDEjGVza8OpIHJlcHVibGlreQ%3D%3D" TargetMode="External"/><Relationship Id="rId39" Type="http://schemas.openxmlformats.org/officeDocument/2006/relationships/hyperlink" Target="http://seznam.gov.cz/ovm/ossDetail.do?path=UrPraceCR&amp;ref=obcan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XoEClaUgTBx5f/FvEa/oPq6cO1w=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yJKAA6K8EUX/jkpfeuYT+/opR/w=</DigestValue>
    </Reference>
  </SignedInfo>
  <SignatureValue>Vmw+0C6XKFmnEYZ8A0kDbkGcSz+raaLp79iA7QViMPWcbQkEW4zPYy5seRAdzaPzlIJ8btuYEr4q
L9i6ocQZuoQwUIMzyohur7COaAufeeiIfxW5+9r4eF58AOC8QI+X+P1JOTRWAR50FcXGnu221w4+
EgEzKCeJdpAXI2AkEe6jLAHPyMrzjBAdecJ4y420QgSgLppRnudRpWO2An8kofenccbz9syrzB5U
Sy/+DOB9RuN0nv94WApEMSI+9V3ctZy2BOoaNGi87TSeCZFAAmVrqAmDaaah4GjyaIKjouCPiP/P
eUPhar48EppOYpdqoJqeEshUv5MW+/vETZBDDw==</SignatureValue>
  <KeyInfo>
    <X509Data>
      <X509Certificate>MIIH3zCCBcegAwIBAgIEAKoQkDANBgkqhkiG9w0BAQsFADB/MQswCQYDVQQGEwJDWjEoMCYGA1UE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EzESsL9rLX9rsOJuGoY7alr2JNc=</DigestValue>
      </Reference>
      <Reference URI="/word/header2.xml?ContentType=application/vnd.openxmlformats-officedocument.wordprocessingml.header+xml">
        <DigestMethod Algorithm="http://www.w3.org/2000/09/xmldsig#sha1"/>
        <DigestValue>45+gMkQH5PPOe6QQatmYIpZU8h8=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0hFOjNVwYt0O3+SG1kp/YTb1ezo=</DigestValue>
      </Reference>
      <Reference URI="/word/settings.xml?ContentType=application/vnd.openxmlformats-officedocument.wordprocessingml.settings+xml">
        <DigestMethod Algorithm="http://www.w3.org/2000/09/xmldsig#sha1"/>
        <DigestValue>8wjZtxHGREYmXIQ8/+NcK1Ds12U=</DigestValue>
      </Reference>
      <Reference URI="/word/styles.xml?ContentType=application/vnd.openxmlformats-officedocument.wordprocessingml.styles+xml">
        <DigestMethod Algorithm="http://www.w3.org/2000/09/xmldsig#sha1"/>
        <DigestValue>Xte7/J0l6mqzVl4v0cJQdS9Q18Y=</DigestValue>
      </Reference>
      <Reference URI="/word/numbering.xml?ContentType=application/vnd.openxmlformats-officedocument.wordprocessingml.numbering+xml">
        <DigestMethod Algorithm="http://www.w3.org/2000/09/xmldsig#sha1"/>
        <DigestValue>vTmL7ZjT55HN0sN5bbJLSk7fm4A=</DigestValue>
      </Reference>
      <Reference URI="/word/footer2.xml?ContentType=application/vnd.openxmlformats-officedocument.wordprocessingml.footer+xml">
        <DigestMethod Algorithm="http://www.w3.org/2000/09/xmldsig#sha1"/>
        <DigestValue>sd/lU08Tbq3OBYGTcdf35GkEnpI=</DigestValue>
      </Reference>
      <Reference URI="/word/footer1.xml?ContentType=application/vnd.openxmlformats-officedocument.wordprocessingml.footer+xml">
        <DigestMethod Algorithm="http://www.w3.org/2000/09/xmldsig#sha1"/>
        <DigestValue>uqWaXLv5qNZLc+y+lcDUiNZBx2U=</DigestValue>
      </Reference>
      <Reference URI="/word/footnotes.xml?ContentType=application/vnd.openxmlformats-officedocument.wordprocessingml.footnotes+xml">
        <DigestMethod Algorithm="http://www.w3.org/2000/09/xmldsig#sha1"/>
        <DigestValue>PJPBVYG9qN++ehMdjmPvpHcr+J8=</DigestValue>
      </Reference>
      <Reference URI="/word/document.xml?ContentType=application/vnd.openxmlformats-officedocument.wordprocessingml.document.main+xml">
        <DigestMethod Algorithm="http://www.w3.org/2000/09/xmldsig#sha1"/>
        <DigestValue>xiKmHZPBXni+/dXg4d6DWwLPxPQ=</DigestValue>
      </Reference>
      <Reference URI="/word/webSettings.xml?ContentType=application/vnd.openxmlformats-officedocument.wordprocessingml.webSettings+xml">
        <DigestMethod Algorithm="http://www.w3.org/2000/09/xmldsig#sha1"/>
        <DigestValue>jOkypdsCUrE86pQfqurXJp0rg14=</DigestValue>
      </Reference>
      <Reference URI="/word/header3.xml?ContentType=application/vnd.openxmlformats-officedocument.wordprocessingml.header+xml">
        <DigestMethod Algorithm="http://www.w3.org/2000/09/xmldsig#sha1"/>
        <DigestValue>AOyLZ5KRRF1JpT+I9hat9X/vt+o=</DigestValue>
      </Reference>
      <Reference URI="/word/footer3.xml?ContentType=application/vnd.openxmlformats-officedocument.wordprocessingml.footer+xml">
        <DigestMethod Algorithm="http://www.w3.org/2000/09/xmldsig#sha1"/>
        <DigestValue>iXHrjtrqVhfIQnbOtVI37l2wsdM=</DigestValue>
      </Reference>
      <Reference URI="/word/endnotes.xml?ContentType=application/vnd.openxmlformats-officedocument.wordprocessingml.endnotes+xml">
        <DigestMethod Algorithm="http://www.w3.org/2000/09/xmldsig#sha1"/>
        <DigestValue>0Eg09Yt4Mxm4M+JYvi0Tj8g2/PQ=</DigestValue>
      </Reference>
      <Reference URI="/word/header1.xml?ContentType=application/vnd.openxmlformats-officedocument.wordprocessingml.header+xml">
        <DigestMethod Algorithm="http://www.w3.org/2000/09/xmldsig#sha1"/>
        <DigestValue>45+gMkQH5PPOe6QQatmYIpZU8h8=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26"/>
            <mdssi:RelationshipReference SourceId="rId21"/>
            <mdssi:RelationshipReference SourceId="rId34"/>
            <mdssi:RelationshipReference SourceId="rId42"/>
            <mdssi:RelationshipReference SourceId="rId47"/>
            <mdssi:RelationshipReference SourceId="rId50"/>
            <mdssi:RelationshipReference SourceId="rId55"/>
            <mdssi:RelationshipReference SourceId="rId63"/>
            <mdssi:RelationshipReference SourceId="rId68"/>
            <mdssi:RelationshipReference SourceId="rId76"/>
            <mdssi:RelationshipReference SourceId="rId84"/>
            <mdssi:RelationshipReference SourceId="rId89"/>
            <mdssi:RelationshipReference SourceId="rId97"/>
            <mdssi:RelationshipReference SourceId="rId7"/>
            <mdssi:RelationshipReference SourceId="rId71"/>
            <mdssi:RelationshipReference SourceId="rId92"/>
            <mdssi:RelationshipReference SourceId="rId2"/>
            <mdssi:RelationshipReference SourceId="rId16"/>
            <mdssi:RelationshipReference SourceId="rId29"/>
            <mdssi:RelationshipReference SourceId="rId11"/>
            <mdssi:RelationshipReference SourceId="rId24"/>
            <mdssi:RelationshipReference SourceId="rId32"/>
            <mdssi:RelationshipReference SourceId="rId37"/>
            <mdssi:RelationshipReference SourceId="rId40"/>
            <mdssi:RelationshipReference SourceId="rId45"/>
            <mdssi:RelationshipReference SourceId="rId53"/>
            <mdssi:RelationshipReference SourceId="rId58"/>
            <mdssi:RelationshipReference SourceId="rId66"/>
            <mdssi:RelationshipReference SourceId="rId74"/>
            <mdssi:RelationshipReference SourceId="rId79"/>
            <mdssi:RelationshipReference SourceId="rId87"/>
            <mdssi:RelationshipReference SourceId="rId5"/>
            <mdssi:RelationshipReference SourceId="rId61"/>
            <mdssi:RelationshipReference SourceId="rId82"/>
            <mdssi:RelationshipReference SourceId="rId90"/>
            <mdssi:RelationshipReference SourceId="rId95"/>
            <mdssi:RelationshipReference SourceId="rId19"/>
            <mdssi:RelationshipReference SourceId="rId14"/>
            <mdssi:RelationshipReference SourceId="rId22"/>
            <mdssi:RelationshipReference SourceId="rId27"/>
            <mdssi:RelationshipReference SourceId="rId30"/>
            <mdssi:RelationshipReference SourceId="rId35"/>
            <mdssi:RelationshipReference SourceId="rId43"/>
            <mdssi:RelationshipReference SourceId="rId48"/>
            <mdssi:RelationshipReference SourceId="rId56"/>
            <mdssi:RelationshipReference SourceId="rId64"/>
            <mdssi:RelationshipReference SourceId="rId69"/>
            <mdssi:RelationshipReference SourceId="rId77"/>
            <mdssi:RelationshipReference SourceId="rId100"/>
            <mdssi:RelationshipReference SourceId="rId8"/>
            <mdssi:RelationshipReference SourceId="rId51"/>
            <mdssi:RelationshipReference SourceId="rId72"/>
            <mdssi:RelationshipReference SourceId="rId80"/>
            <mdssi:RelationshipReference SourceId="rId85"/>
            <mdssi:RelationshipReference SourceId="rId93"/>
            <mdssi:RelationshipReference SourceId="rId98"/>
            <mdssi:RelationshipReference SourceId="rId3"/>
            <mdssi:RelationshipReference SourceId="rId12"/>
            <mdssi:RelationshipReference SourceId="rId17"/>
            <mdssi:RelationshipReference SourceId="rId25"/>
            <mdssi:RelationshipReference SourceId="rId33"/>
            <mdssi:RelationshipReference SourceId="rId38"/>
            <mdssi:RelationshipReference SourceId="rId46"/>
            <mdssi:RelationshipReference SourceId="rId59"/>
            <mdssi:RelationshipReference SourceId="rId67"/>
            <mdssi:RelationshipReference SourceId="rId20"/>
            <mdssi:RelationshipReference SourceId="rId41"/>
            <mdssi:RelationshipReference SourceId="rId54"/>
            <mdssi:RelationshipReference SourceId="rId62"/>
            <mdssi:RelationshipReference SourceId="rId70"/>
            <mdssi:RelationshipReference SourceId="rId75"/>
            <mdssi:RelationshipReference SourceId="rId83"/>
            <mdssi:RelationshipReference SourceId="rId88"/>
            <mdssi:RelationshipReference SourceId="rId91"/>
            <mdssi:RelationshipReference SourceId="rId96"/>
            <mdssi:RelationshipReference SourceId="rId6"/>
            <mdssi:RelationshipReference SourceId="rId15"/>
            <mdssi:RelationshipReference SourceId="rId23"/>
            <mdssi:RelationshipReference SourceId="rId28"/>
            <mdssi:RelationshipReference SourceId="rId36"/>
            <mdssi:RelationshipReference SourceId="rId49"/>
            <mdssi:RelationshipReference SourceId="rId57"/>
            <mdssi:RelationshipReference SourceId="rId10"/>
            <mdssi:RelationshipReference SourceId="rId31"/>
            <mdssi:RelationshipReference SourceId="rId44"/>
            <mdssi:RelationshipReference SourceId="rId52"/>
            <mdssi:RelationshipReference SourceId="rId60"/>
            <mdssi:RelationshipReference SourceId="rId65"/>
            <mdssi:RelationshipReference SourceId="rId73"/>
            <mdssi:RelationshipReference SourceId="rId78"/>
            <mdssi:RelationshipReference SourceId="rId81"/>
            <mdssi:RelationshipReference SourceId="rId86"/>
            <mdssi:RelationshipReference SourceId="rId94"/>
            <mdssi:RelationshipReference SourceId="rId4"/>
            <mdssi:RelationshipReference SourceId="rId9"/>
            <mdssi:RelationshipReference SourceId="rId13"/>
            <mdssi:RelationshipReference SourceId="rId18"/>
            <mdssi:RelationshipReference SourceId="rId39"/>
          </Transform>
          <Transform Algorithm="http://www.w3.org/TR/2001/REC-xml-c14n-20010315"/>
        </Transforms>
        <DigestMethod Algorithm="http://www.w3.org/2000/09/xmldsig#sha1"/>
        <DigestValue>SDOvS88MkPvaUlIXvt2LzcMhCL4=</DigestValue>
      </Reference>
    </Manifest>
    <SignatureProperties>
      <SignatureProperty Id="idSignatureTime" Target="#idPackageSignature">
        <mdssi:SignatureTime>
          <mdssi:Format>YYYY-MM-DDThh:mm:ssTZD</mdssi:Format>
          <mdssi:Value>2016-09-23T12:49:35Z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2016-09-23T12:49:35Z</xd:SigningTime>
          <xd:SigningCertificate>
            <xd:Cert>
              <xd:CertDigest>
                <DigestMethod Algorithm="http://www.w3.org/2000/09/xmldsig#sha1"/>
                <DigestValue>wO+6kcb5cPfRMddtQ7SvSRnUExY=</DigestValue>
              </xd:CertDigest>
              <xd:IssuerSerial>
                <X509IssuerName>SERIALNUMBER=NTRCZ-26439395, O="První certifikační autorita, a.s.", CN=I.CA Qualified 2 CA/RSA 02/2016, C=CZ</X509IssuerName>
                <X509SerialNumber>11145360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AF7FE-36BB-48B7-A2FC-75620B679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10941</Words>
  <Characters>64554</Characters>
  <Application>Microsoft Office Word</Application>
  <DocSecurity>0</DocSecurity>
  <Lines>537</Lines>
  <Paragraphs>150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cp:lastPrinted>2016-04-29T11:37:00Z</cp:lastPrinted>
  <dcterms:created xsi:type="dcterms:W3CDTF">2016-09-22T13:30:00Z</dcterms:created>
  <dcterms:modified xsi:type="dcterms:W3CDTF">2016-09-22T13:30:00Z</dcterms:modified>
</cp:coreProperties>
</file>